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2B0A7" w14:textId="27A12BB7" w:rsidR="003873EF" w:rsidRPr="00083A54" w:rsidRDefault="003873EF" w:rsidP="00A77CD0">
      <w:pPr>
        <w:pStyle w:val="Heading2"/>
        <w:spacing w:before="0"/>
        <w:rPr>
          <w:rFonts w:ascii="Cambria" w:hAnsi="Cambria"/>
        </w:rPr>
      </w:pPr>
      <w:r w:rsidRPr="00083A54">
        <w:rPr>
          <w:rFonts w:ascii="Cambria" w:hAnsi="Cambria"/>
        </w:rPr>
        <w:t>PI: Neal Abrams</w:t>
      </w:r>
    </w:p>
    <w:p w14:paraId="6D16CD91" w14:textId="77777777" w:rsidR="00A77CD0" w:rsidRPr="00083A54" w:rsidRDefault="00A77CD0" w:rsidP="00A77CD0">
      <w:pPr>
        <w:rPr>
          <w:rFonts w:ascii="Cambria" w:hAnsi="Cambria"/>
        </w:rPr>
      </w:pPr>
    </w:p>
    <w:p w14:paraId="02DEC1F2" w14:textId="4F7C13D8" w:rsidR="009E750E" w:rsidRPr="00083A54" w:rsidRDefault="009E750E" w:rsidP="00D572EE">
      <w:pPr>
        <w:pStyle w:val="Heading1"/>
        <w:spacing w:before="0"/>
        <w:rPr>
          <w:rFonts w:ascii="Cambria" w:hAnsi="Cambria"/>
        </w:rPr>
      </w:pPr>
      <w:r w:rsidRPr="00083A54">
        <w:rPr>
          <w:rFonts w:ascii="Cambria" w:hAnsi="Cambria"/>
        </w:rPr>
        <w:t xml:space="preserve">General Chemistry Education Title: </w:t>
      </w:r>
      <w:r w:rsidR="00D572EE" w:rsidRPr="00083A54">
        <w:rPr>
          <w:rFonts w:ascii="Cambria" w:hAnsi="Cambria"/>
        </w:rPr>
        <w:t>Determining the Solubility Rules of Cations and Polyatomic Ions</w:t>
      </w:r>
    </w:p>
    <w:p w14:paraId="36C31B49" w14:textId="77777777" w:rsidR="009E750E" w:rsidRPr="00083A54" w:rsidRDefault="009E750E" w:rsidP="009E750E">
      <w:pPr>
        <w:pStyle w:val="Heading2"/>
        <w:rPr>
          <w:rFonts w:ascii="Cambria" w:hAnsi="Cambria"/>
        </w:rPr>
      </w:pPr>
      <w:r w:rsidRPr="00083A54">
        <w:rPr>
          <w:rFonts w:ascii="Cambria" w:hAnsi="Cambria"/>
        </w:rPr>
        <w:t>Overview</w:t>
      </w:r>
    </w:p>
    <w:p w14:paraId="0C2B7F3B" w14:textId="6D4EB08A" w:rsidR="009E750E" w:rsidRPr="00083A54" w:rsidRDefault="00CD60A4" w:rsidP="009E750E">
      <w:pPr>
        <w:rPr>
          <w:rFonts w:ascii="Cambria" w:hAnsi="Cambria"/>
        </w:rPr>
      </w:pPr>
      <w:r w:rsidRPr="00083A54">
        <w:rPr>
          <w:rFonts w:ascii="Cambria" w:hAnsi="Cambria"/>
        </w:rPr>
        <w:t>An ionic</w:t>
      </w:r>
      <w:r w:rsidR="007A60F2" w:rsidRPr="00083A54">
        <w:rPr>
          <w:rFonts w:ascii="Cambria" w:hAnsi="Cambria"/>
        </w:rPr>
        <w:t xml:space="preserve"> </w:t>
      </w:r>
      <w:r w:rsidRPr="00083A54">
        <w:rPr>
          <w:rFonts w:ascii="Cambria" w:hAnsi="Cambria"/>
        </w:rPr>
        <w:t xml:space="preserve">compound’s </w:t>
      </w:r>
      <w:r w:rsidR="007A60F2" w:rsidRPr="00083A54">
        <w:rPr>
          <w:rFonts w:ascii="Cambria" w:hAnsi="Cambria"/>
        </w:rPr>
        <w:t xml:space="preserve">solubility </w:t>
      </w:r>
      <w:r w:rsidRPr="00083A54">
        <w:rPr>
          <w:rFonts w:ascii="Cambria" w:hAnsi="Cambria"/>
        </w:rPr>
        <w:t xml:space="preserve">can be </w:t>
      </w:r>
      <w:r w:rsidR="007A60F2" w:rsidRPr="00083A54">
        <w:rPr>
          <w:rFonts w:ascii="Cambria" w:hAnsi="Cambria"/>
        </w:rPr>
        <w:t>determined via qualitative analysis. Qualitative analysis is a branch of analytical chemistry that uses chemi</w:t>
      </w:r>
      <w:r w:rsidRPr="00083A54">
        <w:rPr>
          <w:rFonts w:ascii="Cambria" w:hAnsi="Cambria"/>
        </w:rPr>
        <w:t>cal properties and reactions</w:t>
      </w:r>
      <w:r w:rsidR="007A60F2" w:rsidRPr="00083A54">
        <w:rPr>
          <w:rFonts w:ascii="Cambria" w:hAnsi="Cambria"/>
        </w:rPr>
        <w:t xml:space="preserve"> to identify the cation or anion present in a chemical compound.</w:t>
      </w:r>
      <w:r w:rsidR="00766BB4" w:rsidRPr="00083A54">
        <w:rPr>
          <w:rFonts w:ascii="Cambria" w:hAnsi="Cambria"/>
        </w:rPr>
        <w:t xml:space="preserve"> While the chemical reactions rely on known solubility rules, those same rules can </w:t>
      </w:r>
      <w:r w:rsidRPr="00083A54">
        <w:rPr>
          <w:rFonts w:ascii="Cambria" w:hAnsi="Cambria"/>
        </w:rPr>
        <w:t>be determined by identifying the</w:t>
      </w:r>
      <w:r w:rsidR="00766BB4" w:rsidRPr="00083A54">
        <w:rPr>
          <w:rFonts w:ascii="Cambria" w:hAnsi="Cambria"/>
        </w:rPr>
        <w:t xml:space="preserve"> products that form. Q</w:t>
      </w:r>
      <w:r w:rsidR="007A60F2" w:rsidRPr="00083A54">
        <w:rPr>
          <w:rFonts w:ascii="Cambria" w:hAnsi="Cambria"/>
        </w:rPr>
        <w:t xml:space="preserve">ualitative analysis is not typically done in modern industrial chemistry labs, </w:t>
      </w:r>
      <w:r w:rsidRPr="00083A54">
        <w:rPr>
          <w:rFonts w:ascii="Cambria" w:hAnsi="Cambria"/>
        </w:rPr>
        <w:t xml:space="preserve">but </w:t>
      </w:r>
      <w:r w:rsidR="007A60F2" w:rsidRPr="00083A54">
        <w:rPr>
          <w:rFonts w:ascii="Cambria" w:hAnsi="Cambria"/>
        </w:rPr>
        <w:t>it can be used easily in</w:t>
      </w:r>
      <w:r w:rsidR="00DC30C5" w:rsidRPr="00083A54">
        <w:rPr>
          <w:rFonts w:ascii="Cambria" w:hAnsi="Cambria"/>
        </w:rPr>
        <w:t xml:space="preserve"> the</w:t>
      </w:r>
      <w:r w:rsidR="007A60F2" w:rsidRPr="00083A54">
        <w:rPr>
          <w:rFonts w:ascii="Cambria" w:hAnsi="Cambria"/>
        </w:rPr>
        <w:t xml:space="preserve"> field without the need </w:t>
      </w:r>
      <w:r w:rsidR="00DC30C5" w:rsidRPr="00083A54">
        <w:rPr>
          <w:rFonts w:ascii="Cambria" w:hAnsi="Cambria"/>
        </w:rPr>
        <w:t>of</w:t>
      </w:r>
      <w:r w:rsidR="007A60F2" w:rsidRPr="00083A54">
        <w:rPr>
          <w:rFonts w:ascii="Cambria" w:hAnsi="Cambria"/>
        </w:rPr>
        <w:t xml:space="preserve"> sophisticated instrumentation. Qualitative analysis also focuses on understanding ionic and net ionic reactions as well as organizing data into a flow chart to explain observations and make definitive conclusions.</w:t>
      </w:r>
    </w:p>
    <w:p w14:paraId="6CC4F30D" w14:textId="77777777" w:rsidR="007A60F2" w:rsidRPr="00083A54" w:rsidRDefault="007A60F2" w:rsidP="009E750E">
      <w:pPr>
        <w:rPr>
          <w:rFonts w:ascii="Cambria" w:hAnsi="Cambria"/>
        </w:rPr>
      </w:pPr>
    </w:p>
    <w:p w14:paraId="5AAD294A" w14:textId="49388B58" w:rsidR="007A60F2" w:rsidRPr="00083A54" w:rsidRDefault="007A60F2" w:rsidP="009E750E">
      <w:pPr>
        <w:rPr>
          <w:rFonts w:ascii="Cambria" w:hAnsi="Cambria"/>
        </w:rPr>
      </w:pPr>
      <w:r w:rsidRPr="00083A54">
        <w:rPr>
          <w:rFonts w:ascii="Cambria" w:hAnsi="Cambria"/>
        </w:rPr>
        <w:t>Many cations have similar chemical properties, as do the anion counterparts. Correct identification requires careful separation and analysis to systematically identify the ions present in a solution. It is important to understand acid/base</w:t>
      </w:r>
      <w:r w:rsidR="00F22821" w:rsidRPr="00083A54">
        <w:rPr>
          <w:rFonts w:ascii="Cambria" w:hAnsi="Cambria"/>
        </w:rPr>
        <w:t xml:space="preserve"> properties</w:t>
      </w:r>
      <w:r w:rsidRPr="00083A54">
        <w:rPr>
          <w:rFonts w:ascii="Cambria" w:hAnsi="Cambria"/>
        </w:rPr>
        <w:t>, ionic equilibria, redox</w:t>
      </w:r>
      <w:r w:rsidR="00F22821" w:rsidRPr="00083A54">
        <w:rPr>
          <w:rFonts w:ascii="Cambria" w:hAnsi="Cambria"/>
        </w:rPr>
        <w:t xml:space="preserve"> reactions</w:t>
      </w:r>
      <w:r w:rsidRPr="00083A54">
        <w:rPr>
          <w:rFonts w:ascii="Cambria" w:hAnsi="Cambria"/>
        </w:rPr>
        <w:t>, a</w:t>
      </w:r>
      <w:r w:rsidR="00F22821" w:rsidRPr="00083A54">
        <w:rPr>
          <w:rFonts w:ascii="Cambria" w:hAnsi="Cambria"/>
        </w:rPr>
        <w:t>nd pH properties to identify ions successfully.</w:t>
      </w:r>
    </w:p>
    <w:p w14:paraId="194681EB" w14:textId="77777777" w:rsidR="00F22821" w:rsidRPr="00083A54" w:rsidRDefault="00F22821" w:rsidP="009E750E">
      <w:pPr>
        <w:rPr>
          <w:rFonts w:ascii="Cambria" w:hAnsi="Cambria"/>
        </w:rPr>
      </w:pPr>
    </w:p>
    <w:p w14:paraId="40F2CAC5" w14:textId="41E545A8" w:rsidR="00F22821" w:rsidRPr="00083A54" w:rsidRDefault="00F22821" w:rsidP="009E750E">
      <w:pPr>
        <w:rPr>
          <w:rFonts w:ascii="Cambria" w:hAnsi="Cambria"/>
        </w:rPr>
      </w:pPr>
      <w:r w:rsidRPr="00083A54">
        <w:rPr>
          <w:rFonts w:ascii="Cambria" w:hAnsi="Cambria"/>
        </w:rPr>
        <w:t>While there is a qualitative test for virtually every elemental and polyatomic ion</w:t>
      </w:r>
      <w:r w:rsidR="00F445CE" w:rsidRPr="00083A54">
        <w:rPr>
          <w:rFonts w:ascii="Cambria" w:hAnsi="Cambria"/>
        </w:rPr>
        <w:t>,</w:t>
      </w:r>
      <w:r w:rsidR="00F445CE" w:rsidRPr="00083A54">
        <w:rPr>
          <w:rStyle w:val="EndnoteReference"/>
          <w:rFonts w:ascii="Cambria" w:hAnsi="Cambria"/>
        </w:rPr>
        <w:endnoteReference w:id="1"/>
      </w:r>
      <w:r w:rsidR="00F445CE" w:rsidRPr="00083A54">
        <w:rPr>
          <w:rFonts w:ascii="Cambria" w:hAnsi="Cambria"/>
        </w:rPr>
        <w:t xml:space="preserve"> the identification process typically begins with knowing a “class” of ions being analyzed; cations or anions, elemental or polyatomic, groups or periods, transition or main group. In this experiment, </w:t>
      </w:r>
      <w:r w:rsidR="00CD60A4" w:rsidRPr="00083A54">
        <w:rPr>
          <w:rFonts w:ascii="Cambria" w:hAnsi="Cambria"/>
        </w:rPr>
        <w:t>both types</w:t>
      </w:r>
      <w:r w:rsidR="00F445CE" w:rsidRPr="00083A54">
        <w:rPr>
          <w:rFonts w:ascii="Cambria" w:hAnsi="Cambria"/>
        </w:rPr>
        <w:t xml:space="preserve"> </w:t>
      </w:r>
      <w:r w:rsidR="00CD60A4" w:rsidRPr="00083A54">
        <w:rPr>
          <w:rFonts w:ascii="Cambria" w:hAnsi="Cambria"/>
        </w:rPr>
        <w:t xml:space="preserve">of </w:t>
      </w:r>
      <w:r w:rsidR="00F445CE" w:rsidRPr="00083A54">
        <w:rPr>
          <w:rFonts w:ascii="Cambria" w:hAnsi="Cambria"/>
        </w:rPr>
        <w:t>ions, cations and anions</w:t>
      </w:r>
      <w:r w:rsidR="00DC30C5" w:rsidRPr="00083A54">
        <w:rPr>
          <w:rFonts w:ascii="Cambria" w:hAnsi="Cambria"/>
        </w:rPr>
        <w:t>, are identified</w:t>
      </w:r>
      <w:r w:rsidR="00F445CE" w:rsidRPr="00083A54">
        <w:rPr>
          <w:rFonts w:ascii="Cambria" w:hAnsi="Cambria"/>
        </w:rPr>
        <w:t>. The cations include polyatomic ions as well.</w:t>
      </w:r>
    </w:p>
    <w:p w14:paraId="722A3BA1" w14:textId="77777777" w:rsidR="00F445CE" w:rsidRPr="00083A54" w:rsidRDefault="00F445CE" w:rsidP="009E750E">
      <w:pPr>
        <w:rPr>
          <w:rFonts w:ascii="Cambria" w:hAnsi="Cambria"/>
        </w:rPr>
      </w:pPr>
    </w:p>
    <w:p w14:paraId="7BBCA600" w14:textId="77777777" w:rsidR="00BA0E35" w:rsidRPr="00083A54" w:rsidRDefault="00BA0E35" w:rsidP="00BA0E35">
      <w:pPr>
        <w:pStyle w:val="Heading2"/>
        <w:rPr>
          <w:rFonts w:ascii="Cambria" w:hAnsi="Cambria"/>
        </w:rPr>
      </w:pPr>
      <w:r w:rsidRPr="00083A54">
        <w:rPr>
          <w:rFonts w:ascii="Cambria" w:hAnsi="Cambria"/>
        </w:rPr>
        <w:t>Principles</w:t>
      </w:r>
    </w:p>
    <w:p w14:paraId="1D694F9F" w14:textId="2AA95F4D" w:rsidR="00F445CE" w:rsidRPr="00083A54" w:rsidRDefault="00F445CE" w:rsidP="00F445CE">
      <w:pPr>
        <w:rPr>
          <w:rFonts w:ascii="Cambria" w:hAnsi="Cambria"/>
        </w:rPr>
      </w:pPr>
      <w:r w:rsidRPr="00083A54">
        <w:rPr>
          <w:rFonts w:ascii="Cambria" w:hAnsi="Cambria"/>
        </w:rPr>
        <w:t xml:space="preserve">Identifying cations and anions </w:t>
      </w:r>
      <w:r w:rsidR="00DC30C5" w:rsidRPr="00083A54">
        <w:rPr>
          <w:rFonts w:ascii="Cambria" w:hAnsi="Cambria"/>
        </w:rPr>
        <w:t>is</w:t>
      </w:r>
      <w:r w:rsidRPr="00083A54">
        <w:rPr>
          <w:rFonts w:ascii="Cambria" w:hAnsi="Cambria"/>
        </w:rPr>
        <w:t xml:space="preserve"> based on known chemical reactions between the unknown ion and given reactant. Sometimes, it may be the lack of a reaction that positively identifies the ion as well</w:t>
      </w:r>
      <w:r w:rsidR="00752A09" w:rsidRPr="00083A54">
        <w:rPr>
          <w:rFonts w:ascii="Cambria" w:hAnsi="Cambria"/>
        </w:rPr>
        <w:t xml:space="preserve">. </w:t>
      </w:r>
      <w:r w:rsidR="006E34F7" w:rsidRPr="00083A54">
        <w:rPr>
          <w:rFonts w:ascii="Cambria" w:hAnsi="Cambria"/>
        </w:rPr>
        <w:t>All ionic compounds are composed of a</w:t>
      </w:r>
      <w:r w:rsidR="00752A09" w:rsidRPr="00083A54">
        <w:rPr>
          <w:rFonts w:ascii="Cambria" w:hAnsi="Cambria"/>
        </w:rPr>
        <w:t xml:space="preserve"> cation and an anion</w:t>
      </w:r>
      <w:r w:rsidR="006E34F7" w:rsidRPr="00083A54">
        <w:rPr>
          <w:rFonts w:ascii="Cambria" w:hAnsi="Cambria"/>
        </w:rPr>
        <w:t>,</w:t>
      </w:r>
      <w:r w:rsidR="00752A09" w:rsidRPr="00083A54">
        <w:rPr>
          <w:rStyle w:val="EndnoteReference"/>
          <w:rFonts w:ascii="Cambria" w:hAnsi="Cambria"/>
        </w:rPr>
        <w:endnoteReference w:id="2"/>
      </w:r>
      <w:r w:rsidR="006E34F7" w:rsidRPr="00083A54">
        <w:rPr>
          <w:rFonts w:ascii="Cambria" w:hAnsi="Cambria"/>
        </w:rPr>
        <w:t xml:space="preserve"> and when a reaction occurs between two </w:t>
      </w:r>
      <w:r w:rsidR="00CD60A4" w:rsidRPr="00083A54">
        <w:rPr>
          <w:rFonts w:ascii="Cambria" w:hAnsi="Cambria"/>
        </w:rPr>
        <w:t xml:space="preserve">different </w:t>
      </w:r>
      <w:r w:rsidR="006E34F7" w:rsidRPr="00083A54">
        <w:rPr>
          <w:rFonts w:ascii="Cambria" w:hAnsi="Cambria"/>
        </w:rPr>
        <w:t>ionic compounds, the cation of one compound is electrostatically attracted to the anion of another</w:t>
      </w:r>
      <w:r w:rsidR="00DC30C5" w:rsidRPr="00083A54">
        <w:rPr>
          <w:rFonts w:ascii="Cambria" w:hAnsi="Cambria"/>
        </w:rPr>
        <w:t>,</w:t>
      </w:r>
      <w:r w:rsidR="006E34F7" w:rsidRPr="00083A54">
        <w:rPr>
          <w:rFonts w:ascii="Cambria" w:hAnsi="Cambria"/>
        </w:rPr>
        <w:t xml:space="preserve"> forming a new </w:t>
      </w:r>
      <w:ins w:id="0" w:author="Neal Abrams" w:date="2015-07-22T14:32:00Z">
        <w:r w:rsidR="007505E8">
          <w:rPr>
            <w:rFonts w:ascii="Cambria" w:hAnsi="Cambria"/>
          </w:rPr>
          <w:t xml:space="preserve">ionic </w:t>
        </w:r>
      </w:ins>
      <w:r w:rsidR="006E34F7" w:rsidRPr="00083A54">
        <w:rPr>
          <w:rFonts w:ascii="Cambria" w:hAnsi="Cambria"/>
        </w:rPr>
        <w:t xml:space="preserve">compound. This type of reaction is known as a </w:t>
      </w:r>
      <w:r w:rsidRPr="00083A54">
        <w:rPr>
          <w:rFonts w:ascii="Cambria" w:hAnsi="Cambria"/>
        </w:rPr>
        <w:t xml:space="preserve">metathesis, or double displacement, reaction </w:t>
      </w:r>
      <w:r w:rsidR="006E34F7" w:rsidRPr="00083A54">
        <w:rPr>
          <w:rFonts w:ascii="Cambria" w:hAnsi="Cambria"/>
        </w:rPr>
        <w:t xml:space="preserve">and </w:t>
      </w:r>
      <w:r w:rsidRPr="00083A54">
        <w:rPr>
          <w:rFonts w:ascii="Cambria" w:hAnsi="Cambria"/>
        </w:rPr>
        <w:t>is shown below:</w:t>
      </w:r>
    </w:p>
    <w:p w14:paraId="2D0AB4F4" w14:textId="2D526512" w:rsidR="00F445CE" w:rsidRPr="00083A54" w:rsidRDefault="00752A09" w:rsidP="00F445CE">
      <w:pPr>
        <w:jc w:val="center"/>
        <w:rPr>
          <w:rFonts w:ascii="Cambria" w:hAnsi="Cambria"/>
        </w:rPr>
      </w:pPr>
      <w:r w:rsidRPr="00083A54">
        <w:rPr>
          <w:rFonts w:ascii="Cambria" w:hAnsi="Cambria"/>
          <w:i/>
        </w:rPr>
        <w:t>w</w:t>
      </w:r>
      <w:r w:rsidR="00F445CE" w:rsidRPr="00083A54">
        <w:rPr>
          <w:rFonts w:ascii="Cambria" w:hAnsi="Cambria"/>
        </w:rPr>
        <w:t>A</w:t>
      </w:r>
      <w:r w:rsidRPr="00083A54">
        <w:rPr>
          <w:rFonts w:ascii="Cambria" w:hAnsi="Cambria"/>
        </w:rPr>
        <w:t>B</w:t>
      </w:r>
      <w:r w:rsidR="00CD60A4" w:rsidRPr="00083A54">
        <w:rPr>
          <w:rFonts w:ascii="Cambria" w:hAnsi="Cambria"/>
          <w:i/>
        </w:rPr>
        <w:t>(aq)</w:t>
      </w:r>
      <w:r w:rsidR="00F445CE" w:rsidRPr="00083A54">
        <w:rPr>
          <w:rFonts w:ascii="Cambria" w:hAnsi="Cambria"/>
        </w:rPr>
        <w:t xml:space="preserve"> + </w:t>
      </w:r>
      <w:r w:rsidRPr="00083A54">
        <w:rPr>
          <w:rFonts w:ascii="Cambria" w:hAnsi="Cambria"/>
          <w:i/>
        </w:rPr>
        <w:t>x</w:t>
      </w:r>
      <w:r w:rsidRPr="00083A54">
        <w:rPr>
          <w:rFonts w:ascii="Cambria" w:hAnsi="Cambria"/>
        </w:rPr>
        <w:t>CD</w:t>
      </w:r>
      <w:r w:rsidR="00CD60A4" w:rsidRPr="00083A54">
        <w:rPr>
          <w:rFonts w:ascii="Cambria" w:hAnsi="Cambria"/>
          <w:i/>
        </w:rPr>
        <w:t>(aq)</w:t>
      </w:r>
      <w:r w:rsidR="00F445CE" w:rsidRPr="00083A54">
        <w:rPr>
          <w:rFonts w:ascii="Cambria" w:hAnsi="Cambria"/>
        </w:rPr>
        <w:t xml:space="preserve"> </w:t>
      </w:r>
      <w:r w:rsidR="00F445CE" w:rsidRPr="00083A54">
        <w:rPr>
          <w:rFonts w:ascii="Cambria" w:hAnsi="Cambria"/>
        </w:rPr>
        <w:sym w:font="Wingdings" w:char="F0E0"/>
      </w:r>
      <w:r w:rsidR="00F445CE" w:rsidRPr="00083A54">
        <w:rPr>
          <w:rFonts w:ascii="Cambria" w:hAnsi="Cambria"/>
        </w:rPr>
        <w:t xml:space="preserve"> </w:t>
      </w:r>
      <w:r w:rsidRPr="00083A54">
        <w:rPr>
          <w:rFonts w:ascii="Cambria" w:hAnsi="Cambria"/>
          <w:i/>
        </w:rPr>
        <w:t>y</w:t>
      </w:r>
      <w:r w:rsidRPr="00083A54">
        <w:rPr>
          <w:rFonts w:ascii="Cambria" w:hAnsi="Cambria"/>
        </w:rPr>
        <w:t>AD</w:t>
      </w:r>
      <w:r w:rsidR="00CD60A4" w:rsidRPr="00083A54">
        <w:rPr>
          <w:rFonts w:ascii="Cambria" w:hAnsi="Cambria"/>
          <w:i/>
        </w:rPr>
        <w:t>(s)</w:t>
      </w:r>
      <w:r w:rsidR="00F445CE" w:rsidRPr="00083A54">
        <w:rPr>
          <w:rFonts w:ascii="Cambria" w:hAnsi="Cambria"/>
        </w:rPr>
        <w:t xml:space="preserve"> + </w:t>
      </w:r>
      <w:r w:rsidRPr="00083A54">
        <w:rPr>
          <w:rFonts w:ascii="Cambria" w:hAnsi="Cambria"/>
          <w:i/>
        </w:rPr>
        <w:t>z</w:t>
      </w:r>
      <w:r w:rsidRPr="00083A54">
        <w:rPr>
          <w:rFonts w:ascii="Cambria" w:hAnsi="Cambria"/>
        </w:rPr>
        <w:t>CB</w:t>
      </w:r>
      <w:r w:rsidR="00CD60A4" w:rsidRPr="00083A54">
        <w:rPr>
          <w:rFonts w:ascii="Cambria" w:hAnsi="Cambria"/>
          <w:i/>
        </w:rPr>
        <w:t>(aq)</w:t>
      </w:r>
    </w:p>
    <w:p w14:paraId="79E6EB4A" w14:textId="0A82A8D0" w:rsidR="005D2B71" w:rsidRPr="00083A54" w:rsidRDefault="005D2B71" w:rsidP="00F445CE">
      <w:pPr>
        <w:jc w:val="center"/>
        <w:rPr>
          <w:rFonts w:ascii="Cambria" w:hAnsi="Cambria"/>
          <w:i/>
        </w:rPr>
      </w:pPr>
      <w:r w:rsidRPr="00083A54">
        <w:rPr>
          <w:rFonts w:ascii="Cambria" w:hAnsi="Cambria"/>
          <w:i/>
        </w:rPr>
        <w:t>molecular reaction</w:t>
      </w:r>
    </w:p>
    <w:p w14:paraId="2ADD6544" w14:textId="77777777" w:rsidR="005D2B71" w:rsidRPr="00083A54" w:rsidRDefault="005D2B71" w:rsidP="00F445CE">
      <w:pPr>
        <w:jc w:val="center"/>
        <w:rPr>
          <w:rFonts w:ascii="Cambria" w:hAnsi="Cambria"/>
          <w:i/>
        </w:rPr>
      </w:pPr>
    </w:p>
    <w:p w14:paraId="043ADDC3" w14:textId="012AE22D" w:rsidR="006E34F7" w:rsidRPr="00083A54" w:rsidRDefault="00F445CE" w:rsidP="00F445CE">
      <w:pPr>
        <w:rPr>
          <w:rFonts w:ascii="Cambria" w:hAnsi="Cambria"/>
        </w:rPr>
      </w:pPr>
      <w:r w:rsidRPr="00083A54">
        <w:rPr>
          <w:rFonts w:ascii="Cambria" w:hAnsi="Cambria"/>
        </w:rPr>
        <w:t xml:space="preserve">where A and </w:t>
      </w:r>
      <w:r w:rsidR="00752A09" w:rsidRPr="00083A54">
        <w:rPr>
          <w:rFonts w:ascii="Cambria" w:hAnsi="Cambria"/>
        </w:rPr>
        <w:t>C</w:t>
      </w:r>
      <w:r w:rsidRPr="00083A54">
        <w:rPr>
          <w:rFonts w:ascii="Cambria" w:hAnsi="Cambria"/>
        </w:rPr>
        <w:t xml:space="preserve"> are </w:t>
      </w:r>
      <w:r w:rsidR="00752A09" w:rsidRPr="00083A54">
        <w:rPr>
          <w:rFonts w:ascii="Cambria" w:hAnsi="Cambria"/>
        </w:rPr>
        <w:t>cation reactan</w:t>
      </w:r>
      <w:r w:rsidR="006E34F7" w:rsidRPr="00083A54">
        <w:rPr>
          <w:rFonts w:ascii="Cambria" w:hAnsi="Cambria"/>
        </w:rPr>
        <w:t xml:space="preserve">ts, B and D are anion reactants, and the compounds are </w:t>
      </w:r>
      <w:r w:rsidRPr="00083A54">
        <w:rPr>
          <w:rFonts w:ascii="Cambria" w:hAnsi="Cambria"/>
        </w:rPr>
        <w:t xml:space="preserve">in molar proportions </w:t>
      </w:r>
      <w:r w:rsidR="00752A09" w:rsidRPr="00083A54">
        <w:rPr>
          <w:rFonts w:ascii="Cambria" w:hAnsi="Cambria"/>
          <w:i/>
        </w:rPr>
        <w:t>w</w:t>
      </w:r>
      <w:r w:rsidR="00752A09" w:rsidRPr="00083A54">
        <w:rPr>
          <w:rFonts w:ascii="Cambria" w:hAnsi="Cambria"/>
        </w:rPr>
        <w:t xml:space="preserve"> and </w:t>
      </w:r>
      <w:r w:rsidR="00752A09" w:rsidRPr="00083A54">
        <w:rPr>
          <w:rFonts w:ascii="Cambria" w:hAnsi="Cambria"/>
          <w:i/>
        </w:rPr>
        <w:t>x</w:t>
      </w:r>
      <w:r w:rsidRPr="00083A54">
        <w:rPr>
          <w:rFonts w:ascii="Cambria" w:hAnsi="Cambria"/>
        </w:rPr>
        <w:t xml:space="preserve">, respectively. The same follows for </w:t>
      </w:r>
      <w:r w:rsidR="00766BB4" w:rsidRPr="00083A54">
        <w:rPr>
          <w:rFonts w:ascii="Cambria" w:hAnsi="Cambria"/>
        </w:rPr>
        <w:t>products</w:t>
      </w:r>
      <w:r w:rsidRPr="00083A54">
        <w:rPr>
          <w:rFonts w:ascii="Cambria" w:hAnsi="Cambria"/>
        </w:rPr>
        <w:t xml:space="preserve"> </w:t>
      </w:r>
      <w:r w:rsidR="00752A09" w:rsidRPr="00083A54">
        <w:rPr>
          <w:rFonts w:ascii="Cambria" w:hAnsi="Cambria"/>
        </w:rPr>
        <w:t>AD</w:t>
      </w:r>
      <w:r w:rsidR="00CD60A4" w:rsidRPr="00083A54">
        <w:rPr>
          <w:rFonts w:ascii="Cambria" w:hAnsi="Cambria"/>
          <w:i/>
        </w:rPr>
        <w:t>(s)</w:t>
      </w:r>
      <w:r w:rsidR="00752A09" w:rsidRPr="00083A54">
        <w:rPr>
          <w:rFonts w:ascii="Cambria" w:hAnsi="Cambria"/>
        </w:rPr>
        <w:t xml:space="preserve"> </w:t>
      </w:r>
      <w:r w:rsidRPr="00083A54">
        <w:rPr>
          <w:rFonts w:ascii="Cambria" w:hAnsi="Cambria"/>
        </w:rPr>
        <w:t xml:space="preserve">and </w:t>
      </w:r>
      <w:r w:rsidR="00752A09" w:rsidRPr="00083A54">
        <w:rPr>
          <w:rFonts w:ascii="Cambria" w:hAnsi="Cambria"/>
        </w:rPr>
        <w:t>CB</w:t>
      </w:r>
      <w:r w:rsidR="00CD60A4" w:rsidRPr="00083A54">
        <w:rPr>
          <w:rFonts w:ascii="Cambria" w:hAnsi="Cambria"/>
          <w:i/>
        </w:rPr>
        <w:t>(aq)</w:t>
      </w:r>
      <w:r w:rsidR="00CD60A4" w:rsidRPr="00083A54">
        <w:rPr>
          <w:rFonts w:ascii="Cambria" w:hAnsi="Cambria"/>
        </w:rPr>
        <w:t xml:space="preserve"> with molar ratios of </w:t>
      </w:r>
      <w:r w:rsidR="00CD60A4" w:rsidRPr="00083A54">
        <w:rPr>
          <w:rFonts w:ascii="Cambria" w:hAnsi="Cambria"/>
          <w:i/>
        </w:rPr>
        <w:t>y</w:t>
      </w:r>
      <w:r w:rsidR="00CD60A4" w:rsidRPr="00083A54">
        <w:rPr>
          <w:rFonts w:ascii="Cambria" w:hAnsi="Cambria"/>
        </w:rPr>
        <w:t xml:space="preserve"> and </w:t>
      </w:r>
      <w:r w:rsidR="00CD60A4" w:rsidRPr="00083A54">
        <w:rPr>
          <w:rFonts w:ascii="Cambria" w:hAnsi="Cambria"/>
          <w:i/>
        </w:rPr>
        <w:t>z</w:t>
      </w:r>
      <w:r w:rsidRPr="00083A54">
        <w:rPr>
          <w:rFonts w:ascii="Cambria" w:hAnsi="Cambria"/>
        </w:rPr>
        <w:t>.</w:t>
      </w:r>
      <w:r w:rsidR="00766BB4" w:rsidRPr="00083A54">
        <w:rPr>
          <w:rFonts w:ascii="Cambria" w:hAnsi="Cambria"/>
        </w:rPr>
        <w:t xml:space="preserve"> When a reaction takes place in aqueous solution, the </w:t>
      </w:r>
      <w:r w:rsidR="00CD60A4" w:rsidRPr="00083A54">
        <w:rPr>
          <w:rFonts w:ascii="Cambria" w:hAnsi="Cambria"/>
        </w:rPr>
        <w:t>molecular reaction</w:t>
      </w:r>
      <w:r w:rsidR="00766BB4" w:rsidRPr="00083A54">
        <w:rPr>
          <w:rFonts w:ascii="Cambria" w:hAnsi="Cambria"/>
        </w:rPr>
        <w:t xml:space="preserve"> can be written as </w:t>
      </w:r>
      <w:r w:rsidR="006E34F7" w:rsidRPr="00083A54">
        <w:rPr>
          <w:rFonts w:ascii="Cambria" w:hAnsi="Cambria"/>
        </w:rPr>
        <w:t xml:space="preserve">a combination of </w:t>
      </w:r>
      <w:r w:rsidR="00766BB4" w:rsidRPr="00083A54">
        <w:rPr>
          <w:rFonts w:ascii="Cambria" w:hAnsi="Cambria"/>
        </w:rPr>
        <w:t>fr</w:t>
      </w:r>
      <w:r w:rsidR="006E34F7" w:rsidRPr="00083A54">
        <w:rPr>
          <w:rFonts w:ascii="Cambria" w:hAnsi="Cambria"/>
        </w:rPr>
        <w:t>ee ions and insoluble products known as an ionic reaction:</w:t>
      </w:r>
    </w:p>
    <w:p w14:paraId="5F03BBD8" w14:textId="589BA74C" w:rsidR="006E34F7" w:rsidRPr="00083A54" w:rsidRDefault="006E34F7" w:rsidP="006E34F7">
      <w:pPr>
        <w:jc w:val="center"/>
        <w:rPr>
          <w:rFonts w:ascii="Cambria" w:hAnsi="Cambria"/>
          <w:i/>
        </w:rPr>
      </w:pPr>
      <w:r w:rsidRPr="00083A54">
        <w:rPr>
          <w:rFonts w:ascii="Cambria" w:hAnsi="Cambria"/>
        </w:rPr>
        <w:t>A</w:t>
      </w:r>
      <w:r w:rsidRPr="00083A54">
        <w:rPr>
          <w:rFonts w:ascii="Cambria" w:hAnsi="Cambria"/>
          <w:vertAlign w:val="superscript"/>
        </w:rPr>
        <w:t>+</w:t>
      </w:r>
      <w:r w:rsidRPr="00083A54">
        <w:rPr>
          <w:rFonts w:ascii="Cambria" w:hAnsi="Cambria"/>
          <w:i/>
        </w:rPr>
        <w:t>(aq)</w:t>
      </w:r>
      <w:r w:rsidRPr="00083A54">
        <w:rPr>
          <w:rFonts w:ascii="Cambria" w:hAnsi="Cambria"/>
        </w:rPr>
        <w:t xml:space="preserve"> + B</w:t>
      </w:r>
      <w:r w:rsidRPr="00083A54">
        <w:rPr>
          <w:rFonts w:ascii="Cambria" w:hAnsi="Cambria"/>
          <w:vertAlign w:val="superscript"/>
        </w:rPr>
        <w:t>-</w:t>
      </w:r>
      <w:r w:rsidRPr="00083A54">
        <w:rPr>
          <w:rFonts w:ascii="Cambria" w:hAnsi="Cambria"/>
          <w:i/>
        </w:rPr>
        <w:t>(aq)</w:t>
      </w:r>
      <w:r w:rsidRPr="00083A54">
        <w:rPr>
          <w:rFonts w:ascii="Cambria" w:hAnsi="Cambria"/>
        </w:rPr>
        <w:t xml:space="preserve"> + C</w:t>
      </w:r>
      <w:r w:rsidRPr="00083A54">
        <w:rPr>
          <w:rFonts w:ascii="Cambria" w:hAnsi="Cambria"/>
          <w:vertAlign w:val="superscript"/>
        </w:rPr>
        <w:t>+</w:t>
      </w:r>
      <w:r w:rsidRPr="00083A54">
        <w:rPr>
          <w:rFonts w:ascii="Cambria" w:hAnsi="Cambria"/>
          <w:i/>
        </w:rPr>
        <w:t>(aq)</w:t>
      </w:r>
      <w:r w:rsidRPr="00083A54">
        <w:rPr>
          <w:rFonts w:ascii="Cambria" w:hAnsi="Cambria"/>
        </w:rPr>
        <w:t xml:space="preserve"> + D</w:t>
      </w:r>
      <w:r w:rsidRPr="00083A54">
        <w:rPr>
          <w:rFonts w:ascii="Cambria" w:hAnsi="Cambria"/>
          <w:vertAlign w:val="superscript"/>
        </w:rPr>
        <w:t>-</w:t>
      </w:r>
      <w:r w:rsidRPr="00083A54">
        <w:rPr>
          <w:rFonts w:ascii="Cambria" w:hAnsi="Cambria"/>
          <w:i/>
        </w:rPr>
        <w:t>(aq)</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AD</w:t>
      </w:r>
      <w:r w:rsidRPr="00083A54">
        <w:rPr>
          <w:rFonts w:ascii="Cambria" w:hAnsi="Cambria"/>
          <w:i/>
        </w:rPr>
        <w:t>(s)</w:t>
      </w:r>
      <w:r w:rsidRPr="00083A54">
        <w:rPr>
          <w:rFonts w:ascii="Cambria" w:hAnsi="Cambria"/>
        </w:rPr>
        <w:t xml:space="preserve"> + B</w:t>
      </w:r>
      <w:r w:rsidRPr="00083A54">
        <w:rPr>
          <w:rFonts w:ascii="Cambria" w:hAnsi="Cambria"/>
          <w:vertAlign w:val="superscript"/>
        </w:rPr>
        <w:t>-</w:t>
      </w:r>
      <w:r w:rsidRPr="00083A54">
        <w:rPr>
          <w:rFonts w:ascii="Cambria" w:hAnsi="Cambria"/>
          <w:i/>
        </w:rPr>
        <w:t>(aq)</w:t>
      </w:r>
      <w:r w:rsidRPr="00083A54">
        <w:rPr>
          <w:rFonts w:ascii="Cambria" w:hAnsi="Cambria"/>
        </w:rPr>
        <w:t xml:space="preserve"> + C</w:t>
      </w:r>
      <w:r w:rsidRPr="00083A54">
        <w:rPr>
          <w:rFonts w:ascii="Cambria" w:hAnsi="Cambria"/>
          <w:vertAlign w:val="superscript"/>
        </w:rPr>
        <w:t>+</w:t>
      </w:r>
      <w:r w:rsidRPr="00083A54">
        <w:rPr>
          <w:rFonts w:ascii="Cambria" w:hAnsi="Cambria"/>
          <w:i/>
        </w:rPr>
        <w:t>(aq)</w:t>
      </w:r>
    </w:p>
    <w:p w14:paraId="5192F580" w14:textId="49BA9608" w:rsidR="005D2B71" w:rsidRPr="00083A54" w:rsidRDefault="005D2B71" w:rsidP="006E34F7">
      <w:pPr>
        <w:jc w:val="center"/>
        <w:rPr>
          <w:rFonts w:ascii="Cambria" w:hAnsi="Cambria"/>
        </w:rPr>
      </w:pPr>
      <w:r w:rsidRPr="00083A54">
        <w:rPr>
          <w:rFonts w:ascii="Cambria" w:hAnsi="Cambria"/>
          <w:i/>
        </w:rPr>
        <w:t>ionic reaction</w:t>
      </w:r>
    </w:p>
    <w:p w14:paraId="11DE2759" w14:textId="77777777" w:rsidR="006E34F7" w:rsidRPr="00083A54" w:rsidRDefault="006E34F7" w:rsidP="00F445CE">
      <w:pPr>
        <w:rPr>
          <w:rFonts w:ascii="Cambria" w:hAnsi="Cambria"/>
        </w:rPr>
      </w:pPr>
    </w:p>
    <w:p w14:paraId="3EA73D6D" w14:textId="616B06E4" w:rsidR="005D2B71" w:rsidRPr="00083A54" w:rsidRDefault="006E34F7" w:rsidP="00F445CE">
      <w:pPr>
        <w:rPr>
          <w:rFonts w:ascii="Cambria" w:hAnsi="Cambria"/>
        </w:rPr>
      </w:pPr>
      <w:r w:rsidRPr="00083A54">
        <w:rPr>
          <w:rFonts w:ascii="Cambria" w:hAnsi="Cambria"/>
        </w:rPr>
        <w:t>An ionic reaction shows both</w:t>
      </w:r>
      <w:r w:rsidR="00CD60A4" w:rsidRPr="00083A54">
        <w:rPr>
          <w:rFonts w:ascii="Cambria" w:hAnsi="Cambria"/>
        </w:rPr>
        <w:t xml:space="preserve"> </w:t>
      </w:r>
      <w:r w:rsidRPr="00083A54">
        <w:rPr>
          <w:rFonts w:ascii="Cambria" w:hAnsi="Cambria"/>
        </w:rPr>
        <w:t>the ions involved in the reaction as well as those that do not participate</w:t>
      </w:r>
      <w:r w:rsidR="005D2B71" w:rsidRPr="00083A54">
        <w:rPr>
          <w:rFonts w:ascii="Cambria" w:hAnsi="Cambria"/>
        </w:rPr>
        <w:t xml:space="preserve">, known as spectator ions. </w:t>
      </w:r>
      <w:r w:rsidR="00752A09" w:rsidRPr="00083A54">
        <w:rPr>
          <w:rFonts w:ascii="Cambria" w:hAnsi="Cambria"/>
        </w:rPr>
        <w:t>The formation of the</w:t>
      </w:r>
      <w:r w:rsidR="00766BB4" w:rsidRPr="00083A54">
        <w:rPr>
          <w:rFonts w:ascii="Cambria" w:hAnsi="Cambria"/>
        </w:rPr>
        <w:t xml:space="preserve"> insoluble product </w:t>
      </w:r>
      <w:r w:rsidRPr="00083A54">
        <w:rPr>
          <w:rFonts w:ascii="Cambria" w:hAnsi="Cambria"/>
        </w:rPr>
        <w:t>AD</w:t>
      </w:r>
      <w:r w:rsidRPr="00083A54">
        <w:rPr>
          <w:rFonts w:ascii="Cambria" w:hAnsi="Cambria"/>
          <w:i/>
        </w:rPr>
        <w:t>(s)</w:t>
      </w:r>
      <w:r w:rsidRPr="00083A54">
        <w:rPr>
          <w:rFonts w:ascii="Cambria" w:hAnsi="Cambria"/>
        </w:rPr>
        <w:t xml:space="preserve"> </w:t>
      </w:r>
      <w:r w:rsidR="00752A09" w:rsidRPr="00083A54">
        <w:rPr>
          <w:rFonts w:ascii="Cambria" w:hAnsi="Cambria"/>
        </w:rPr>
        <w:t xml:space="preserve">identifies the </w:t>
      </w:r>
      <w:r w:rsidR="005D2B71" w:rsidRPr="00083A54">
        <w:rPr>
          <w:rFonts w:ascii="Cambria" w:hAnsi="Cambria"/>
        </w:rPr>
        <w:t xml:space="preserve">reacting </w:t>
      </w:r>
      <w:r w:rsidR="00752A09" w:rsidRPr="00083A54">
        <w:rPr>
          <w:rFonts w:ascii="Cambria" w:hAnsi="Cambria"/>
        </w:rPr>
        <w:t>ion</w:t>
      </w:r>
      <w:r w:rsidR="005D2B71" w:rsidRPr="00083A54">
        <w:rPr>
          <w:rFonts w:ascii="Cambria" w:hAnsi="Cambria"/>
        </w:rPr>
        <w:t>s</w:t>
      </w:r>
      <w:r w:rsidR="00CD60A4" w:rsidRPr="00083A54">
        <w:rPr>
          <w:rFonts w:ascii="Cambria" w:hAnsi="Cambria"/>
        </w:rPr>
        <w:t xml:space="preserve"> or could</w:t>
      </w:r>
      <w:r w:rsidRPr="00083A54">
        <w:rPr>
          <w:rFonts w:ascii="Cambria" w:hAnsi="Cambria"/>
        </w:rPr>
        <w:t xml:space="preserve"> be </w:t>
      </w:r>
      <w:r w:rsidR="00752A09" w:rsidRPr="00083A54">
        <w:rPr>
          <w:rFonts w:ascii="Cambria" w:hAnsi="Cambria"/>
        </w:rPr>
        <w:t>used to determine a</w:t>
      </w:r>
      <w:r w:rsidRPr="00083A54">
        <w:rPr>
          <w:rFonts w:ascii="Cambria" w:hAnsi="Cambria"/>
        </w:rPr>
        <w:t xml:space="preserve"> solubility rule for those</w:t>
      </w:r>
      <w:r w:rsidR="00752A09" w:rsidRPr="00083A54">
        <w:rPr>
          <w:rFonts w:ascii="Cambria" w:hAnsi="Cambria"/>
        </w:rPr>
        <w:t xml:space="preserve"> ion</w:t>
      </w:r>
      <w:r w:rsidRPr="00083A54">
        <w:rPr>
          <w:rFonts w:ascii="Cambria" w:hAnsi="Cambria"/>
        </w:rPr>
        <w:t>s</w:t>
      </w:r>
      <w:r w:rsidR="00766BB4" w:rsidRPr="00083A54">
        <w:rPr>
          <w:rFonts w:ascii="Cambria" w:hAnsi="Cambria"/>
        </w:rPr>
        <w:t>.</w:t>
      </w:r>
      <w:r w:rsidR="00F445CE" w:rsidRPr="00083A54">
        <w:rPr>
          <w:rFonts w:ascii="Cambria" w:hAnsi="Cambria"/>
        </w:rPr>
        <w:t xml:space="preserve"> In all cases, a net ionic </w:t>
      </w:r>
      <w:r w:rsidR="00CD60A4" w:rsidRPr="00083A54">
        <w:rPr>
          <w:rFonts w:ascii="Cambria" w:hAnsi="Cambria"/>
        </w:rPr>
        <w:t>reaction underlies all</w:t>
      </w:r>
      <w:r w:rsidR="00F445CE" w:rsidRPr="00083A54">
        <w:rPr>
          <w:rFonts w:ascii="Cambria" w:hAnsi="Cambria"/>
        </w:rPr>
        <w:t xml:space="preserve"> observation</w:t>
      </w:r>
      <w:r w:rsidR="00CD60A4" w:rsidRPr="00083A54">
        <w:rPr>
          <w:rFonts w:ascii="Cambria" w:hAnsi="Cambria"/>
        </w:rPr>
        <w:t>s</w:t>
      </w:r>
      <w:r w:rsidR="005D2B71" w:rsidRPr="00083A54">
        <w:rPr>
          <w:rFonts w:ascii="Cambria" w:hAnsi="Cambria"/>
        </w:rPr>
        <w:t>,</w:t>
      </w:r>
      <w:r w:rsidRPr="00083A54">
        <w:rPr>
          <w:rFonts w:ascii="Cambria" w:hAnsi="Cambria"/>
        </w:rPr>
        <w:t xml:space="preserve"> which</w:t>
      </w:r>
      <w:r w:rsidR="00CD60A4" w:rsidRPr="00083A54">
        <w:rPr>
          <w:rFonts w:ascii="Cambria" w:hAnsi="Cambria"/>
        </w:rPr>
        <w:t xml:space="preserve"> is a simplified form of the ionic </w:t>
      </w:r>
      <w:r w:rsidR="005D2B71" w:rsidRPr="00083A54">
        <w:rPr>
          <w:rFonts w:ascii="Cambria" w:hAnsi="Cambria"/>
        </w:rPr>
        <w:t xml:space="preserve">reaction and </w:t>
      </w:r>
      <w:r w:rsidRPr="00083A54">
        <w:rPr>
          <w:rFonts w:ascii="Cambria" w:hAnsi="Cambria"/>
        </w:rPr>
        <w:t>shows only the ions involved in the reaction</w:t>
      </w:r>
      <w:r w:rsidR="00F445CE" w:rsidRPr="00083A54">
        <w:rPr>
          <w:rFonts w:ascii="Cambria" w:hAnsi="Cambria"/>
        </w:rPr>
        <w:t xml:space="preserve">. </w:t>
      </w:r>
    </w:p>
    <w:p w14:paraId="5F919F26" w14:textId="5FEC0E36" w:rsidR="005D2B71" w:rsidRPr="00083A54" w:rsidRDefault="005D2B71" w:rsidP="005D2B71">
      <w:pPr>
        <w:jc w:val="center"/>
        <w:rPr>
          <w:rFonts w:ascii="Cambria" w:hAnsi="Cambria"/>
        </w:rPr>
      </w:pPr>
      <w:r w:rsidRPr="00083A54">
        <w:rPr>
          <w:rFonts w:ascii="Cambria" w:hAnsi="Cambria"/>
        </w:rPr>
        <w:t>A</w:t>
      </w:r>
      <w:r w:rsidRPr="00083A54">
        <w:rPr>
          <w:rFonts w:ascii="Cambria" w:hAnsi="Cambria"/>
          <w:vertAlign w:val="superscript"/>
        </w:rPr>
        <w:t>+</w:t>
      </w:r>
      <w:r w:rsidRPr="00083A54">
        <w:rPr>
          <w:rFonts w:ascii="Cambria" w:hAnsi="Cambria"/>
          <w:i/>
        </w:rPr>
        <w:t>(aq)</w:t>
      </w:r>
      <w:r w:rsidRPr="00083A54">
        <w:rPr>
          <w:rFonts w:ascii="Cambria" w:hAnsi="Cambria"/>
        </w:rPr>
        <w:t xml:space="preserve"> + D</w:t>
      </w:r>
      <w:r w:rsidRPr="00083A54">
        <w:rPr>
          <w:rFonts w:ascii="Cambria" w:hAnsi="Cambria"/>
          <w:vertAlign w:val="superscript"/>
        </w:rPr>
        <w:t>-</w:t>
      </w:r>
      <w:r w:rsidRPr="00083A54">
        <w:rPr>
          <w:rFonts w:ascii="Cambria" w:hAnsi="Cambria"/>
          <w:i/>
        </w:rPr>
        <w:t>(aq)</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AD</w:t>
      </w:r>
      <w:r w:rsidRPr="00083A54">
        <w:rPr>
          <w:rFonts w:ascii="Cambria" w:hAnsi="Cambria"/>
          <w:i/>
        </w:rPr>
        <w:t>(s)</w:t>
      </w:r>
      <w:r w:rsidRPr="00083A54">
        <w:rPr>
          <w:rFonts w:ascii="Cambria" w:hAnsi="Cambria"/>
        </w:rPr>
        <w:t xml:space="preserve"> </w:t>
      </w:r>
    </w:p>
    <w:p w14:paraId="161A958A" w14:textId="6A0CDB23" w:rsidR="005D2B71" w:rsidRPr="00083A54" w:rsidRDefault="005D2B71" w:rsidP="005D2B71">
      <w:pPr>
        <w:jc w:val="center"/>
        <w:rPr>
          <w:rFonts w:ascii="Cambria" w:hAnsi="Cambria"/>
          <w:i/>
        </w:rPr>
      </w:pPr>
      <w:r w:rsidRPr="00083A54">
        <w:rPr>
          <w:rFonts w:ascii="Cambria" w:hAnsi="Cambria"/>
          <w:i/>
        </w:rPr>
        <w:t>net ionic reaction</w:t>
      </w:r>
    </w:p>
    <w:p w14:paraId="763A7028" w14:textId="77777777" w:rsidR="005D2B71" w:rsidRPr="00083A54" w:rsidRDefault="005D2B71" w:rsidP="005D2B71">
      <w:pPr>
        <w:jc w:val="center"/>
        <w:rPr>
          <w:rFonts w:ascii="Cambria" w:hAnsi="Cambria"/>
        </w:rPr>
      </w:pPr>
    </w:p>
    <w:p w14:paraId="22763158" w14:textId="6D0FE3D1" w:rsidR="00F445CE" w:rsidRDefault="00752A09" w:rsidP="00F445CE">
      <w:pPr>
        <w:rPr>
          <w:ins w:id="1" w:author="Neal Abrams" w:date="2015-07-22T14:32:00Z"/>
          <w:rFonts w:ascii="Cambria" w:hAnsi="Cambria"/>
        </w:rPr>
      </w:pPr>
      <w:r w:rsidRPr="00083A54">
        <w:rPr>
          <w:rFonts w:ascii="Cambria" w:hAnsi="Cambria"/>
        </w:rPr>
        <w:t>Observing</w:t>
      </w:r>
      <w:r w:rsidR="005D2B71" w:rsidRPr="00083A54">
        <w:rPr>
          <w:rFonts w:ascii="Cambria" w:hAnsi="Cambria"/>
        </w:rPr>
        <w:t xml:space="preserve"> a</w:t>
      </w:r>
      <w:r w:rsidR="00F445CE" w:rsidRPr="00083A54">
        <w:rPr>
          <w:rFonts w:ascii="Cambria" w:hAnsi="Cambria"/>
        </w:rPr>
        <w:t xml:space="preserve"> chemical reaction </w:t>
      </w:r>
      <w:r w:rsidR="005D2B71" w:rsidRPr="00083A54">
        <w:rPr>
          <w:rFonts w:ascii="Cambria" w:hAnsi="Cambria"/>
        </w:rPr>
        <w:t>producing an insoluble product</w:t>
      </w:r>
      <w:ins w:id="2" w:author="Neal Abrams" w:date="2015-07-22T14:32:00Z">
        <w:r w:rsidR="007505E8">
          <w:rPr>
            <w:rFonts w:ascii="Cambria" w:hAnsi="Cambria"/>
          </w:rPr>
          <w:t>, or precipitate,</w:t>
        </w:r>
      </w:ins>
      <w:r w:rsidR="005D2B71" w:rsidRPr="00083A54">
        <w:rPr>
          <w:rFonts w:ascii="Cambria" w:hAnsi="Cambria"/>
        </w:rPr>
        <w:t xml:space="preserve"> is</w:t>
      </w:r>
      <w:r w:rsidR="00F445CE" w:rsidRPr="00083A54">
        <w:rPr>
          <w:rFonts w:ascii="Cambria" w:hAnsi="Cambria"/>
        </w:rPr>
        <w:t xml:space="preserve"> a marker for the</w:t>
      </w:r>
      <w:r w:rsidR="00CD60A4" w:rsidRPr="00083A54">
        <w:rPr>
          <w:rFonts w:ascii="Cambria" w:hAnsi="Cambria"/>
        </w:rPr>
        <w:t xml:space="preserve"> participants of a</w:t>
      </w:r>
      <w:r w:rsidR="00083A54" w:rsidRPr="00083A54">
        <w:rPr>
          <w:rFonts w:ascii="Cambria" w:hAnsi="Cambria"/>
        </w:rPr>
        <w:t xml:space="preserve"> net ionic reaction.</w:t>
      </w:r>
    </w:p>
    <w:p w14:paraId="3EB9CF36" w14:textId="77777777" w:rsidR="007505E8" w:rsidRDefault="007505E8" w:rsidP="00F445CE">
      <w:pPr>
        <w:rPr>
          <w:ins w:id="3" w:author="Neal Abrams" w:date="2015-07-22T14:32:00Z"/>
          <w:rFonts w:ascii="Cambria" w:hAnsi="Cambria"/>
        </w:rPr>
      </w:pPr>
    </w:p>
    <w:p w14:paraId="69BE0AA0" w14:textId="1F0DCC15" w:rsidR="007505E8" w:rsidRPr="00083A54" w:rsidRDefault="007505E8" w:rsidP="007505E8">
      <w:pPr>
        <w:rPr>
          <w:rFonts w:ascii="Cambria" w:hAnsi="Cambria"/>
        </w:rPr>
      </w:pPr>
      <w:moveToRangeStart w:id="4" w:author="Neal Abrams" w:date="2015-07-22T14:32:00Z" w:name="move299194873"/>
      <w:moveTo w:id="5" w:author="Neal Abrams" w:date="2015-07-22T14:32:00Z">
        <w:del w:id="6" w:author="Neal Abrams" w:date="2015-07-22T14:34:00Z">
          <w:r w:rsidRPr="00083A54" w:rsidDel="007505E8">
            <w:rPr>
              <w:rFonts w:ascii="Cambria" w:hAnsi="Cambria"/>
            </w:rPr>
            <w:delText>The formation of a precipitate, gas, or colored solution is a key indicator a reaction has occurred between two reactants. Those r</w:delText>
          </w:r>
        </w:del>
      </w:moveTo>
      <w:ins w:id="7" w:author="Neal Abrams" w:date="2015-07-22T14:34:00Z">
        <w:r>
          <w:rPr>
            <w:rFonts w:ascii="Cambria" w:hAnsi="Cambria"/>
          </w:rPr>
          <w:t>R</w:t>
        </w:r>
      </w:ins>
      <w:moveTo w:id="8" w:author="Neal Abrams" w:date="2015-07-22T14:32:00Z">
        <w:r w:rsidRPr="00083A54">
          <w:rPr>
            <w:rFonts w:ascii="Cambria" w:hAnsi="Cambria"/>
          </w:rPr>
          <w:t>eactions may be unique to a certain cation or anion, or common to all ions within a group or class of reagents. For example, all transition metal ions react with the sulfide ion, S</w:t>
        </w:r>
        <w:r w:rsidRPr="00083A54">
          <w:rPr>
            <w:rFonts w:ascii="Cambria" w:hAnsi="Cambria"/>
            <w:vertAlign w:val="superscript"/>
          </w:rPr>
          <w:t>2-</w:t>
        </w:r>
        <w:r w:rsidRPr="00083A54">
          <w:rPr>
            <w:rFonts w:ascii="Cambria" w:hAnsi="Cambria"/>
          </w:rPr>
          <w:t>, to form insoluble precipitates. Many alkaline earth metals form white precipitates in the presence of carbonate or phosphate ions. More selective</w:t>
        </w:r>
      </w:moveTo>
      <w:ins w:id="9" w:author="Neal Abrams" w:date="2015-07-22T15:23:00Z">
        <w:r w:rsidR="00174574">
          <w:rPr>
            <w:rFonts w:ascii="Cambria" w:hAnsi="Cambria"/>
          </w:rPr>
          <w:t xml:space="preserve"> identification</w:t>
        </w:r>
      </w:ins>
      <w:moveTo w:id="10" w:author="Neal Abrams" w:date="2015-07-22T14:32:00Z">
        <w:r w:rsidRPr="00083A54">
          <w:rPr>
            <w:rFonts w:ascii="Cambria" w:hAnsi="Cambria"/>
          </w:rPr>
          <w:t xml:space="preserve"> analyses can be performed with mixed solutions through a combination of solubility rules and chemical reactivity. </w:t>
        </w:r>
        <w:commentRangeStart w:id="11"/>
        <w:commentRangeStart w:id="12"/>
        <w:r w:rsidRPr="00083A54">
          <w:rPr>
            <w:rFonts w:ascii="Cambria" w:hAnsi="Cambria"/>
          </w:rPr>
          <w:t xml:space="preserve">For example, a solution containing </w:t>
        </w:r>
      </w:moveTo>
      <w:ins w:id="13" w:author="Neal Abrams" w:date="2015-07-22T15:18:00Z">
        <w:r w:rsidR="00021ECD">
          <w:rPr>
            <w:rFonts w:ascii="Cambria" w:hAnsi="Cambria"/>
          </w:rPr>
          <w:t xml:space="preserve">zinc, </w:t>
        </w:r>
      </w:ins>
      <w:moveTo w:id="14" w:author="Neal Abrams" w:date="2015-07-22T14:32:00Z">
        <w:r w:rsidRPr="00083A54">
          <w:rPr>
            <w:rFonts w:ascii="Cambria" w:hAnsi="Cambria"/>
          </w:rPr>
          <w:t>silver</w:t>
        </w:r>
      </w:moveTo>
      <w:ins w:id="15" w:author="Neal Abrams" w:date="2015-07-22T15:18:00Z">
        <w:r w:rsidR="00021ECD">
          <w:rPr>
            <w:rFonts w:ascii="Cambria" w:hAnsi="Cambria"/>
          </w:rPr>
          <w:t>,</w:t>
        </w:r>
      </w:ins>
      <w:ins w:id="16" w:author="Dennis McGonagle" w:date="2015-07-24T15:55:00Z">
        <w:r w:rsidR="002C40A1">
          <w:rPr>
            <w:rFonts w:ascii="Cambria" w:hAnsi="Cambria"/>
          </w:rPr>
          <w:t xml:space="preserve"> </w:t>
        </w:r>
      </w:ins>
      <w:ins w:id="17" w:author="Neal Abrams" w:date="2015-07-22T15:18:00Z">
        <w:r w:rsidR="00021ECD">
          <w:rPr>
            <w:rFonts w:ascii="Cambria" w:hAnsi="Cambria"/>
          </w:rPr>
          <w:t>nickel,</w:t>
        </w:r>
      </w:ins>
      <w:moveTo w:id="18" w:author="Neal Abrams" w:date="2015-07-22T14:32:00Z">
        <w:r w:rsidRPr="00083A54">
          <w:rPr>
            <w:rFonts w:ascii="Cambria" w:hAnsi="Cambria"/>
          </w:rPr>
          <w:t xml:space="preserve"> and iron could be separated </w:t>
        </w:r>
      </w:moveTo>
      <w:ins w:id="19" w:author="Neal Abrams" w:date="2015-07-22T15:23:00Z">
        <w:r w:rsidR="00174574">
          <w:rPr>
            <w:rFonts w:ascii="Cambria" w:hAnsi="Cambria"/>
          </w:rPr>
          <w:t xml:space="preserve">according to the flowchart in Figure 1. </w:t>
        </w:r>
      </w:ins>
      <w:moveTo w:id="20" w:author="Neal Abrams" w:date="2015-07-22T14:32:00Z">
        <w:del w:id="21" w:author="Neal Abrams" w:date="2015-07-22T15:24:00Z">
          <w:r w:rsidRPr="00083A54" w:rsidDel="00174574">
            <w:rPr>
              <w:rFonts w:ascii="Cambria" w:hAnsi="Cambria"/>
            </w:rPr>
            <w:delText>by first adding chloride</w:delText>
          </w:r>
        </w:del>
      </w:moveTo>
      <w:ins w:id="22" w:author="Neal Abrams" w:date="2015-07-22T15:24:00Z">
        <w:r w:rsidR="00174574">
          <w:rPr>
            <w:rFonts w:ascii="Cambria" w:hAnsi="Cambria"/>
          </w:rPr>
          <w:t>Chloride is first added</w:t>
        </w:r>
      </w:ins>
      <w:moveTo w:id="23" w:author="Neal Abrams" w:date="2015-07-22T14:32:00Z">
        <w:r w:rsidRPr="00083A54">
          <w:rPr>
            <w:rFonts w:ascii="Cambria" w:hAnsi="Cambria"/>
          </w:rPr>
          <w:t xml:space="preserve"> to the solution, precipitating out silver chloride, AgCl. The</w:t>
        </w:r>
      </w:moveTo>
      <w:ins w:id="24" w:author="Neal Abrams" w:date="2015-07-22T15:24:00Z">
        <w:r w:rsidR="00174574">
          <w:rPr>
            <w:rFonts w:ascii="Cambria" w:hAnsi="Cambria"/>
          </w:rPr>
          <w:t xml:space="preserve"> remaining</w:t>
        </w:r>
      </w:ins>
      <w:moveTo w:id="25" w:author="Neal Abrams" w:date="2015-07-22T14:32:00Z">
        <w:r w:rsidRPr="00083A54">
          <w:rPr>
            <w:rFonts w:ascii="Cambria" w:hAnsi="Cambria"/>
          </w:rPr>
          <w:t xml:space="preserve"> </w:t>
        </w:r>
      </w:moveTo>
      <w:ins w:id="26" w:author="Neal Abrams" w:date="2015-07-22T15:19:00Z">
        <w:r w:rsidR="00021ECD">
          <w:rPr>
            <w:rFonts w:ascii="Cambria" w:hAnsi="Cambria"/>
          </w:rPr>
          <w:t xml:space="preserve">metals are all precipitated in hydroxide, with excess hydroxide re-dissolving the </w:t>
        </w:r>
      </w:ins>
      <w:ins w:id="27" w:author="Neal Abrams" w:date="2015-07-22T15:24:00Z">
        <w:r w:rsidR="00174574">
          <w:rPr>
            <w:rFonts w:ascii="Cambria" w:hAnsi="Cambria"/>
          </w:rPr>
          <w:t>zinc</w:t>
        </w:r>
      </w:ins>
      <w:ins w:id="28" w:author="Neal Abrams" w:date="2015-07-22T15:19:00Z">
        <w:r w:rsidR="00021ECD">
          <w:rPr>
            <w:rFonts w:ascii="Cambria" w:hAnsi="Cambria"/>
          </w:rPr>
          <w:t>.</w:t>
        </w:r>
      </w:ins>
      <w:ins w:id="29" w:author="Neal Abrams" w:date="2015-07-22T15:25:00Z">
        <w:r w:rsidR="00174574">
          <w:rPr>
            <w:rFonts w:ascii="Cambria" w:hAnsi="Cambria"/>
          </w:rPr>
          <w:t xml:space="preserve"> The zinc is confirmed in the presence of </w:t>
        </w:r>
        <w:r w:rsidR="00174574" w:rsidRPr="00083A54">
          <w:rPr>
            <w:rFonts w:ascii="Cambria" w:hAnsi="Cambria"/>
          </w:rPr>
          <w:t>potassium hexacyanoferrate</w:t>
        </w:r>
      </w:ins>
      <w:ins w:id="30" w:author="Neal Abrams" w:date="2015-07-22T15:26:00Z">
        <w:r w:rsidR="00174574">
          <w:rPr>
            <w:rFonts w:ascii="Cambria" w:hAnsi="Cambria"/>
          </w:rPr>
          <w:t>, forming a green precipitate</w:t>
        </w:r>
      </w:ins>
      <w:ins w:id="31" w:author="Neal Abrams" w:date="2015-07-22T15:25:00Z">
        <w:r w:rsidR="00174574">
          <w:rPr>
            <w:rFonts w:ascii="Cambria" w:hAnsi="Cambria"/>
          </w:rPr>
          <w:t xml:space="preserve">. </w:t>
        </w:r>
      </w:ins>
      <w:ins w:id="32" w:author="Neal Abrams" w:date="2015-07-22T15:19:00Z">
        <w:r w:rsidR="00021ECD">
          <w:rPr>
            <w:rFonts w:ascii="Cambria" w:hAnsi="Cambria"/>
          </w:rPr>
          <w:t>The remaining iron and nickel precipitates</w:t>
        </w:r>
        <w:r w:rsidR="00174574">
          <w:rPr>
            <w:rFonts w:ascii="Cambria" w:hAnsi="Cambria"/>
          </w:rPr>
          <w:t xml:space="preserve"> are collected and e</w:t>
        </w:r>
        <w:r w:rsidR="00021ECD">
          <w:rPr>
            <w:rFonts w:ascii="Cambria" w:hAnsi="Cambria"/>
          </w:rPr>
          <w:t>xcess ammonia is added to dissolve the nickel and the</w:t>
        </w:r>
      </w:ins>
      <w:ins w:id="33" w:author="Neal Abrams" w:date="2015-07-22T15:24:00Z">
        <w:r w:rsidR="00174574">
          <w:rPr>
            <w:rFonts w:ascii="Cambria" w:hAnsi="Cambria"/>
          </w:rPr>
          <w:t xml:space="preserve"> solid</w:t>
        </w:r>
      </w:ins>
      <w:ins w:id="34" w:author="Neal Abrams" w:date="2015-07-22T15:19:00Z">
        <w:r w:rsidR="00021ECD">
          <w:rPr>
            <w:rFonts w:ascii="Cambria" w:hAnsi="Cambria"/>
          </w:rPr>
          <w:t xml:space="preserve"> iron</w:t>
        </w:r>
      </w:ins>
      <w:ins w:id="35" w:author="Neal Abrams" w:date="2015-07-22T15:24:00Z">
        <w:r w:rsidR="00174574">
          <w:rPr>
            <w:rFonts w:ascii="Cambria" w:hAnsi="Cambria"/>
          </w:rPr>
          <w:t xml:space="preserve"> complex</w:t>
        </w:r>
      </w:ins>
      <w:ins w:id="36" w:author="Neal Abrams" w:date="2015-07-22T15:19:00Z">
        <w:r w:rsidR="00021ECD">
          <w:rPr>
            <w:rFonts w:ascii="Cambria" w:hAnsi="Cambria"/>
          </w:rPr>
          <w:t xml:space="preserve"> is collected. The iron is re-dissolved in the presence of acid and</w:t>
        </w:r>
      </w:ins>
      <w:ins w:id="37" w:author="Neal Abrams" w:date="2015-07-22T15:20:00Z">
        <w:r w:rsidR="00021ECD">
          <w:rPr>
            <w:rFonts w:ascii="Cambria" w:hAnsi="Cambria"/>
          </w:rPr>
          <w:t xml:space="preserve"> confirmed</w:t>
        </w:r>
      </w:ins>
      <w:ins w:id="38" w:author="Neal Abrams" w:date="2015-07-22T15:19:00Z">
        <w:r w:rsidR="00021ECD">
          <w:rPr>
            <w:rFonts w:ascii="Cambria" w:hAnsi="Cambria"/>
          </w:rPr>
          <w:t xml:space="preserve"> with thiocyan</w:t>
        </w:r>
      </w:ins>
      <w:ins w:id="39" w:author="Neal Abrams" w:date="2015-07-22T15:22:00Z">
        <w:r w:rsidR="00174574">
          <w:rPr>
            <w:rFonts w:ascii="Cambria" w:hAnsi="Cambria"/>
          </w:rPr>
          <w:t>a</w:t>
        </w:r>
      </w:ins>
      <w:ins w:id="40" w:author="Neal Abrams" w:date="2015-07-22T15:19:00Z">
        <w:r w:rsidR="00021ECD">
          <w:rPr>
            <w:rFonts w:ascii="Cambria" w:hAnsi="Cambria"/>
          </w:rPr>
          <w:t>te ion.</w:t>
        </w:r>
      </w:ins>
      <w:ins w:id="41" w:author="Neal Abrams" w:date="2015-07-22T15:20:00Z">
        <w:r w:rsidR="00021ECD">
          <w:rPr>
            <w:rFonts w:ascii="Cambria" w:hAnsi="Cambria"/>
          </w:rPr>
          <w:t xml:space="preserve"> </w:t>
        </w:r>
      </w:ins>
      <w:ins w:id="42" w:author="Neal Abrams" w:date="2015-07-22T15:22:00Z">
        <w:r w:rsidR="00174574">
          <w:rPr>
            <w:rFonts w:ascii="Cambria" w:hAnsi="Cambria"/>
          </w:rPr>
          <w:t xml:space="preserve">Nickel is positively identified by adding </w:t>
        </w:r>
      </w:ins>
      <w:ins w:id="43" w:author="Neal Abrams" w:date="2015-07-22T15:23:00Z">
        <w:r w:rsidR="00174574">
          <w:rPr>
            <w:rFonts w:ascii="Cambria" w:hAnsi="Cambria"/>
          </w:rPr>
          <w:t>d</w:t>
        </w:r>
      </w:ins>
      <w:ins w:id="44" w:author="Neal Abrams" w:date="2015-07-22T15:22:00Z">
        <w:r w:rsidR="00174574">
          <w:rPr>
            <w:rFonts w:ascii="Cambria" w:hAnsi="Cambria"/>
          </w:rPr>
          <w:t>imethylglyoxime</w:t>
        </w:r>
      </w:ins>
      <w:ins w:id="45" w:author="Neal Abrams" w:date="2015-07-22T15:25:00Z">
        <w:r w:rsidR="00174574">
          <w:rPr>
            <w:rFonts w:ascii="Cambria" w:hAnsi="Cambria"/>
          </w:rPr>
          <w:t>, forming a solid reddish precipitate</w:t>
        </w:r>
      </w:ins>
      <w:moveTo w:id="46" w:author="Neal Abrams" w:date="2015-07-22T14:32:00Z">
        <w:del w:id="47" w:author="Neal Abrams" w:date="2015-07-22T15:23:00Z">
          <w:r w:rsidRPr="00083A54" w:rsidDel="00174574">
            <w:rPr>
              <w:rFonts w:ascii="Cambria" w:hAnsi="Cambria"/>
            </w:rPr>
            <w:delText>iron is then positively identified using thiocyanate ion</w:delText>
          </w:r>
        </w:del>
        <w:r w:rsidRPr="00083A54">
          <w:rPr>
            <w:rFonts w:ascii="Cambria" w:hAnsi="Cambria"/>
          </w:rPr>
          <w:t xml:space="preserve">. </w:t>
        </w:r>
        <w:del w:id="48" w:author="Neal Abrams" w:date="2015-07-22T15:27:00Z">
          <w:r w:rsidRPr="00083A54" w:rsidDel="00174574">
            <w:rPr>
              <w:rFonts w:ascii="Cambria" w:hAnsi="Cambria"/>
            </w:rPr>
            <w:delText>Similarly, a solution of zinc and nickel could be separated and identified by adding enough strong base to precipitate the nickel and zinc and re-dissolve the zinc into the solution. After separating the precipitate, zinc is positively identified with potassium hexacyanoferrate and nickel is re-dissolved in strong acid and reacted with dimethylgloxime.</w:delText>
          </w:r>
          <w:commentRangeEnd w:id="11"/>
          <w:r w:rsidRPr="00083A54" w:rsidDel="00174574">
            <w:rPr>
              <w:rStyle w:val="CommentReference"/>
              <w:rFonts w:ascii="Cambria" w:hAnsi="Cambria"/>
            </w:rPr>
            <w:commentReference w:id="11"/>
          </w:r>
        </w:del>
        <w:commentRangeEnd w:id="12"/>
        <w:r>
          <w:rPr>
            <w:rStyle w:val="CommentReference"/>
          </w:rPr>
          <w:commentReference w:id="12"/>
        </w:r>
      </w:moveTo>
    </w:p>
    <w:moveToRangeEnd w:id="4"/>
    <w:p w14:paraId="794F13F8" w14:textId="44472288" w:rsidR="007505E8" w:rsidRPr="00083A54" w:rsidRDefault="007505E8" w:rsidP="00021ECD">
      <w:pPr>
        <w:jc w:val="center"/>
        <w:rPr>
          <w:rFonts w:ascii="Cambria" w:hAnsi="Cambria"/>
        </w:rPr>
      </w:pPr>
    </w:p>
    <w:p w14:paraId="26B759D3" w14:textId="1AB916F6" w:rsidR="00D0001E" w:rsidRPr="00083A54" w:rsidRDefault="00D0001E" w:rsidP="00D0001E">
      <w:pPr>
        <w:pStyle w:val="Heading2"/>
        <w:rPr>
          <w:rFonts w:ascii="Cambria" w:hAnsi="Cambria"/>
        </w:rPr>
      </w:pPr>
      <w:commentRangeStart w:id="49"/>
      <w:r w:rsidRPr="00083A54">
        <w:rPr>
          <w:rFonts w:ascii="Cambria" w:hAnsi="Cambria"/>
        </w:rPr>
        <w:t>Procedure</w:t>
      </w:r>
      <w:commentRangeEnd w:id="49"/>
      <w:r w:rsidR="00BF3DA9">
        <w:rPr>
          <w:rStyle w:val="CommentReference"/>
          <w:rFonts w:ascii="Garamond" w:eastAsiaTheme="minorEastAsia" w:hAnsi="Garamond" w:cstheme="minorBidi"/>
          <w:b w:val="0"/>
          <w:bCs w:val="0"/>
          <w:color w:val="auto"/>
        </w:rPr>
        <w:commentReference w:id="49"/>
      </w:r>
    </w:p>
    <w:p w14:paraId="0A01C5DA" w14:textId="7B3B9C71" w:rsidR="005C3B9B" w:rsidRPr="00083A54" w:rsidRDefault="005D2B71" w:rsidP="005D2B71">
      <w:pPr>
        <w:pStyle w:val="ListParagraph"/>
        <w:numPr>
          <w:ilvl w:val="0"/>
          <w:numId w:val="19"/>
        </w:numPr>
        <w:rPr>
          <w:rFonts w:ascii="Cambria" w:hAnsi="Cambria"/>
        </w:rPr>
      </w:pPr>
      <w:commentRangeStart w:id="50"/>
      <w:r w:rsidRPr="00083A54">
        <w:rPr>
          <w:rFonts w:ascii="Cambria" w:hAnsi="Cambria"/>
        </w:rPr>
        <w:t>General methods</w:t>
      </w:r>
      <w:r w:rsidR="00DC30C5" w:rsidRPr="00083A54">
        <w:rPr>
          <w:rFonts w:ascii="Cambria" w:hAnsi="Cambria"/>
        </w:rPr>
        <w:br/>
      </w:r>
    </w:p>
    <w:p w14:paraId="4B3A7DAB" w14:textId="28ED2477" w:rsidR="005D2B71" w:rsidRPr="00083A54" w:rsidRDefault="005D2B71" w:rsidP="005D2B71">
      <w:pPr>
        <w:pStyle w:val="ListParagraph"/>
        <w:numPr>
          <w:ilvl w:val="1"/>
          <w:numId w:val="19"/>
        </w:numPr>
        <w:rPr>
          <w:rFonts w:ascii="Cambria" w:hAnsi="Cambria"/>
        </w:rPr>
      </w:pPr>
      <w:r w:rsidRPr="00083A54">
        <w:rPr>
          <w:rFonts w:ascii="Cambria" w:hAnsi="Cambria"/>
        </w:rPr>
        <w:t xml:space="preserve">Preparing for </w:t>
      </w:r>
      <w:ins w:id="51" w:author="JoVE JoVE" w:date="2015-07-17T11:14:00Z">
        <w:r w:rsidR="008C30D1">
          <w:rPr>
            <w:rFonts w:ascii="Cambria" w:hAnsi="Cambria"/>
          </w:rPr>
          <w:t>Q</w:t>
        </w:r>
      </w:ins>
      <w:del w:id="52" w:author="JoVE JoVE" w:date="2015-07-17T11:14:00Z">
        <w:r w:rsidRPr="00083A54" w:rsidDel="008C30D1">
          <w:rPr>
            <w:rFonts w:ascii="Cambria" w:hAnsi="Cambria"/>
          </w:rPr>
          <w:delText>q</w:delText>
        </w:r>
      </w:del>
      <w:r w:rsidRPr="00083A54">
        <w:rPr>
          <w:rFonts w:ascii="Cambria" w:hAnsi="Cambria"/>
        </w:rPr>
        <w:t xml:space="preserve">ualitative </w:t>
      </w:r>
      <w:ins w:id="53" w:author="JoVE JoVE" w:date="2015-07-17T11:14:00Z">
        <w:r w:rsidR="008C30D1">
          <w:rPr>
            <w:rFonts w:ascii="Cambria" w:hAnsi="Cambria"/>
          </w:rPr>
          <w:t>A</w:t>
        </w:r>
      </w:ins>
      <w:del w:id="54" w:author="JoVE JoVE" w:date="2015-07-17T11:14:00Z">
        <w:r w:rsidRPr="00083A54" w:rsidDel="008C30D1">
          <w:rPr>
            <w:rFonts w:ascii="Cambria" w:hAnsi="Cambria"/>
          </w:rPr>
          <w:delText>a</w:delText>
        </w:r>
      </w:del>
      <w:r w:rsidRPr="00083A54">
        <w:rPr>
          <w:rFonts w:ascii="Cambria" w:hAnsi="Cambria"/>
        </w:rPr>
        <w:t>nalysis</w:t>
      </w:r>
      <w:r w:rsidR="00DC30C5" w:rsidRPr="00083A54">
        <w:rPr>
          <w:rFonts w:ascii="Cambria" w:hAnsi="Cambria"/>
        </w:rPr>
        <w:br/>
      </w:r>
    </w:p>
    <w:p w14:paraId="3904F103" w14:textId="0CBAB1C3" w:rsidR="005D2B71" w:rsidRPr="00083A54" w:rsidRDefault="005D2B71" w:rsidP="005D2B71">
      <w:pPr>
        <w:pStyle w:val="ListParagraph"/>
        <w:numPr>
          <w:ilvl w:val="2"/>
          <w:numId w:val="19"/>
        </w:numPr>
        <w:rPr>
          <w:rFonts w:ascii="Cambria" w:hAnsi="Cambria"/>
        </w:rPr>
      </w:pPr>
      <w:r w:rsidRPr="00083A54">
        <w:rPr>
          <w:rFonts w:ascii="Cambria" w:hAnsi="Cambria"/>
        </w:rPr>
        <w:t xml:space="preserve">Reactions are generally done in small test tubes with volume of 5 mL or less. </w:t>
      </w:r>
      <w:r w:rsidR="00DC30C5" w:rsidRPr="00083A54">
        <w:rPr>
          <w:rFonts w:ascii="Cambria" w:hAnsi="Cambria"/>
        </w:rPr>
        <w:br/>
      </w:r>
    </w:p>
    <w:p w14:paraId="47F39746" w14:textId="6B3B22DC" w:rsidR="005D2B71" w:rsidRPr="00083A54" w:rsidRDefault="005D2B71" w:rsidP="005D2B71">
      <w:pPr>
        <w:pStyle w:val="ListParagraph"/>
        <w:numPr>
          <w:ilvl w:val="2"/>
          <w:numId w:val="19"/>
        </w:numPr>
        <w:rPr>
          <w:rFonts w:ascii="Cambria" w:hAnsi="Cambria"/>
        </w:rPr>
      </w:pPr>
      <w:r w:rsidRPr="00083A54">
        <w:rPr>
          <w:rFonts w:ascii="Cambria" w:hAnsi="Cambria"/>
        </w:rPr>
        <w:t>Solutions need to be fully soluble and should be relatively dilute, typically ~0.1</w:t>
      </w:r>
      <w:ins w:id="55" w:author="JoVE JoVE" w:date="2015-07-17T11:00:00Z">
        <w:r w:rsidR="00014D44">
          <w:rPr>
            <w:rFonts w:ascii="Cambria" w:hAnsi="Cambria"/>
          </w:rPr>
          <w:t xml:space="preserve"> </w:t>
        </w:r>
      </w:ins>
      <w:r w:rsidRPr="00083A54">
        <w:rPr>
          <w:rFonts w:ascii="Cambria" w:hAnsi="Cambria"/>
        </w:rPr>
        <w:t>M.</w:t>
      </w:r>
      <w:r w:rsidR="00DC30C5" w:rsidRPr="00083A54">
        <w:rPr>
          <w:rFonts w:ascii="Cambria" w:hAnsi="Cambria"/>
        </w:rPr>
        <w:br/>
      </w:r>
    </w:p>
    <w:p w14:paraId="2DC28D08" w14:textId="163E7759" w:rsidR="005D2B71" w:rsidRPr="00083A54" w:rsidRDefault="005D2B71" w:rsidP="005D2B71">
      <w:pPr>
        <w:pStyle w:val="ListParagraph"/>
        <w:numPr>
          <w:ilvl w:val="2"/>
          <w:numId w:val="19"/>
        </w:numPr>
        <w:rPr>
          <w:rFonts w:ascii="Cambria" w:hAnsi="Cambria"/>
        </w:rPr>
      </w:pPr>
      <w:r w:rsidRPr="00083A54">
        <w:rPr>
          <w:rFonts w:ascii="Cambria" w:hAnsi="Cambria"/>
        </w:rPr>
        <w:t>Reagents should be slowly added drop</w:t>
      </w:r>
      <w:r w:rsidR="00763EE5" w:rsidRPr="00083A54">
        <w:rPr>
          <w:rFonts w:ascii="Cambria" w:hAnsi="Cambria"/>
        </w:rPr>
        <w:t>-</w:t>
      </w:r>
      <w:r w:rsidRPr="00083A54">
        <w:rPr>
          <w:rFonts w:ascii="Cambria" w:hAnsi="Cambria"/>
        </w:rPr>
        <w:t xml:space="preserve">wise and </w:t>
      </w:r>
      <w:r w:rsidR="002248A3" w:rsidRPr="00083A54">
        <w:rPr>
          <w:rFonts w:ascii="Cambria" w:hAnsi="Cambria"/>
        </w:rPr>
        <w:t>observed</w:t>
      </w:r>
      <w:r w:rsidRPr="00083A54">
        <w:rPr>
          <w:rFonts w:ascii="Cambria" w:hAnsi="Cambria"/>
        </w:rPr>
        <w:t xml:space="preserve"> carefully</w:t>
      </w:r>
      <w:r w:rsidR="002248A3" w:rsidRPr="00083A54">
        <w:rPr>
          <w:rFonts w:ascii="Cambria" w:hAnsi="Cambria"/>
        </w:rPr>
        <w:t>.</w:t>
      </w:r>
      <w:r w:rsidR="00DC30C5" w:rsidRPr="00083A54">
        <w:rPr>
          <w:rFonts w:ascii="Cambria" w:hAnsi="Cambria"/>
        </w:rPr>
        <w:br/>
      </w:r>
    </w:p>
    <w:p w14:paraId="1601E85B" w14:textId="3EABE629" w:rsidR="00381FA8" w:rsidRPr="00083A54" w:rsidRDefault="00381FA8" w:rsidP="005D2B71">
      <w:pPr>
        <w:pStyle w:val="ListParagraph"/>
        <w:numPr>
          <w:ilvl w:val="2"/>
          <w:numId w:val="19"/>
        </w:numPr>
        <w:rPr>
          <w:rFonts w:ascii="Cambria" w:hAnsi="Cambria"/>
        </w:rPr>
      </w:pPr>
      <w:r w:rsidRPr="00083A54">
        <w:rPr>
          <w:rFonts w:ascii="Cambria" w:hAnsi="Cambria"/>
        </w:rPr>
        <w:t>Several common “test solution</w:t>
      </w:r>
      <w:r w:rsidR="00CD60A4" w:rsidRPr="00083A54">
        <w:rPr>
          <w:rFonts w:ascii="Cambria" w:hAnsi="Cambria"/>
        </w:rPr>
        <w:t>s</w:t>
      </w:r>
      <w:r w:rsidRPr="00083A54">
        <w:rPr>
          <w:rFonts w:ascii="Cambria" w:hAnsi="Cambria"/>
        </w:rPr>
        <w:t>” are required to establish solubility rules or identify an unknown ion.</w:t>
      </w:r>
      <w:ins w:id="56" w:author="Neal Abrams" w:date="2015-07-22T11:54:00Z">
        <w:r w:rsidR="00896E24">
          <w:rPr>
            <w:rFonts w:ascii="Cambria" w:hAnsi="Cambria"/>
          </w:rPr>
          <w:t xml:space="preserve"> These contain ions known to react specifically with </w:t>
        </w:r>
        <w:r w:rsidR="00896E24">
          <w:rPr>
            <w:rFonts w:ascii="Cambria" w:hAnsi="Cambria"/>
          </w:rPr>
          <w:lastRenderedPageBreak/>
          <w:t>certain chemical species (cations or anions).</w:t>
        </w:r>
      </w:ins>
      <w:r w:rsidR="00DC30C5" w:rsidRPr="00083A54">
        <w:rPr>
          <w:rFonts w:ascii="Cambria" w:hAnsi="Cambria"/>
        </w:rPr>
        <w:br/>
      </w:r>
    </w:p>
    <w:p w14:paraId="177A9180" w14:textId="75126CE5" w:rsidR="00381FA8" w:rsidRPr="00083A54" w:rsidRDefault="00381FA8" w:rsidP="00381FA8">
      <w:pPr>
        <w:pStyle w:val="ListParagraph"/>
        <w:numPr>
          <w:ilvl w:val="3"/>
          <w:numId w:val="19"/>
        </w:numPr>
        <w:rPr>
          <w:rFonts w:ascii="Cambria" w:hAnsi="Cambria"/>
        </w:rPr>
      </w:pPr>
      <w:commentRangeStart w:id="57"/>
      <w:commentRangeStart w:id="58"/>
      <w:r w:rsidRPr="00083A54">
        <w:rPr>
          <w:rFonts w:ascii="Cambria" w:hAnsi="Cambria"/>
        </w:rPr>
        <w:t xml:space="preserve">Common solutions include </w:t>
      </w:r>
      <w:r w:rsidR="0050728D" w:rsidRPr="00083A54">
        <w:rPr>
          <w:rFonts w:ascii="Cambria" w:hAnsi="Cambria"/>
        </w:rPr>
        <w:t>CaNO</w:t>
      </w:r>
      <w:r w:rsidR="0050728D" w:rsidRPr="00083A54">
        <w:rPr>
          <w:rFonts w:ascii="Cambria" w:hAnsi="Cambria"/>
          <w:vertAlign w:val="subscript"/>
        </w:rPr>
        <w:t>3</w:t>
      </w:r>
      <w:r w:rsidR="0050728D" w:rsidRPr="00083A54">
        <w:rPr>
          <w:rFonts w:ascii="Cambria" w:hAnsi="Cambria"/>
        </w:rPr>
        <w:t xml:space="preserve">, </w:t>
      </w:r>
      <w:r w:rsidRPr="00083A54">
        <w:rPr>
          <w:rFonts w:ascii="Cambria" w:hAnsi="Cambria"/>
        </w:rPr>
        <w:t>BaCl</w:t>
      </w:r>
      <w:r w:rsidRPr="00083A54">
        <w:rPr>
          <w:rFonts w:ascii="Cambria" w:hAnsi="Cambria"/>
          <w:vertAlign w:val="subscript"/>
        </w:rPr>
        <w:t>2</w:t>
      </w:r>
      <w:r w:rsidRPr="00083A54">
        <w:rPr>
          <w:rFonts w:ascii="Cambria" w:hAnsi="Cambria"/>
        </w:rPr>
        <w:t>, (NH</w:t>
      </w:r>
      <w:r w:rsidRPr="00083A54">
        <w:rPr>
          <w:rFonts w:ascii="Cambria" w:hAnsi="Cambria"/>
          <w:vertAlign w:val="subscript"/>
        </w:rPr>
        <w:t>4</w:t>
      </w:r>
      <w:r w:rsidRPr="00083A54">
        <w:rPr>
          <w:rFonts w:ascii="Cambria" w:hAnsi="Cambria"/>
        </w:rPr>
        <w:t>)</w:t>
      </w:r>
      <w:r w:rsidRPr="00083A54">
        <w:rPr>
          <w:rFonts w:ascii="Cambria" w:hAnsi="Cambria"/>
          <w:vertAlign w:val="subscript"/>
        </w:rPr>
        <w:t>2</w:t>
      </w:r>
      <w:r w:rsidRPr="00083A54">
        <w:rPr>
          <w:rFonts w:ascii="Cambria" w:hAnsi="Cambria"/>
        </w:rPr>
        <w:t>MoO</w:t>
      </w:r>
      <w:r w:rsidRPr="00083A54">
        <w:rPr>
          <w:rFonts w:ascii="Cambria" w:hAnsi="Cambria"/>
          <w:vertAlign w:val="subscript"/>
        </w:rPr>
        <w:t>4</w:t>
      </w:r>
      <w:r w:rsidRPr="00083A54">
        <w:rPr>
          <w:rFonts w:ascii="Cambria" w:hAnsi="Cambria"/>
        </w:rPr>
        <w:t>, HCl, AgNO</w:t>
      </w:r>
      <w:r w:rsidRPr="00083A54">
        <w:rPr>
          <w:rFonts w:ascii="Cambria" w:hAnsi="Cambria"/>
          <w:vertAlign w:val="subscript"/>
        </w:rPr>
        <w:t>3</w:t>
      </w:r>
      <w:r w:rsidRPr="00083A54">
        <w:rPr>
          <w:rFonts w:ascii="Cambria" w:hAnsi="Cambria"/>
        </w:rPr>
        <w:t xml:space="preserve">, </w:t>
      </w:r>
      <w:r w:rsidR="0050728D" w:rsidRPr="00083A54">
        <w:rPr>
          <w:rFonts w:ascii="Cambria" w:hAnsi="Cambria"/>
        </w:rPr>
        <w:t>and NaOH, and other solutions as needed.</w:t>
      </w:r>
      <w:commentRangeEnd w:id="50"/>
      <w:r w:rsidR="00DC30C5" w:rsidRPr="00083A54">
        <w:rPr>
          <w:rStyle w:val="CommentReference"/>
          <w:rFonts w:ascii="Cambria" w:hAnsi="Cambria"/>
        </w:rPr>
        <w:commentReference w:id="50"/>
      </w:r>
      <w:commentRangeEnd w:id="57"/>
      <w:commentRangeEnd w:id="58"/>
      <w:r w:rsidR="00896E24">
        <w:rPr>
          <w:rStyle w:val="CommentReference"/>
        </w:rPr>
        <w:commentReference w:id="57"/>
      </w:r>
      <w:r w:rsidR="0056512E">
        <w:rPr>
          <w:rStyle w:val="CommentReference"/>
        </w:rPr>
        <w:commentReference w:id="58"/>
      </w:r>
      <w:r w:rsidR="00DC30C5" w:rsidRPr="00083A54">
        <w:rPr>
          <w:rFonts w:ascii="Cambria" w:hAnsi="Cambria"/>
        </w:rPr>
        <w:br/>
      </w:r>
    </w:p>
    <w:p w14:paraId="483E9E0D" w14:textId="5EE8800E" w:rsidR="005D2B71" w:rsidRPr="00083A54" w:rsidRDefault="005D2B71" w:rsidP="005D2B71">
      <w:pPr>
        <w:pStyle w:val="ListParagraph"/>
        <w:numPr>
          <w:ilvl w:val="1"/>
          <w:numId w:val="19"/>
        </w:numPr>
        <w:rPr>
          <w:rFonts w:ascii="Cambria" w:hAnsi="Cambria"/>
        </w:rPr>
      </w:pPr>
      <w:r w:rsidRPr="00083A54">
        <w:rPr>
          <w:rFonts w:ascii="Cambria" w:hAnsi="Cambria"/>
        </w:rPr>
        <w:t>Mixing</w:t>
      </w:r>
      <w:r w:rsidR="00DC30C5" w:rsidRPr="00083A54">
        <w:rPr>
          <w:rFonts w:ascii="Cambria" w:hAnsi="Cambria"/>
        </w:rPr>
        <w:br/>
      </w:r>
    </w:p>
    <w:p w14:paraId="5EF847C2" w14:textId="69D45EAD" w:rsidR="005D2B71" w:rsidRPr="00083A54" w:rsidRDefault="002248A3" w:rsidP="005D2B71">
      <w:pPr>
        <w:pStyle w:val="ListParagraph"/>
        <w:numPr>
          <w:ilvl w:val="2"/>
          <w:numId w:val="19"/>
        </w:numPr>
        <w:rPr>
          <w:rFonts w:ascii="Cambria" w:hAnsi="Cambria"/>
        </w:rPr>
      </w:pPr>
      <w:r w:rsidRPr="00083A54">
        <w:rPr>
          <w:rFonts w:ascii="Cambria" w:hAnsi="Cambria"/>
        </w:rPr>
        <w:t xml:space="preserve">Mix solutions </w:t>
      </w:r>
      <w:r w:rsidR="005D2B71" w:rsidRPr="00083A54">
        <w:rPr>
          <w:rFonts w:ascii="Cambria" w:hAnsi="Cambria"/>
        </w:rPr>
        <w:t xml:space="preserve">by tapping or swirling the test tube in </w:t>
      </w:r>
      <w:r w:rsidR="00CD60A4" w:rsidRPr="00083A54">
        <w:rPr>
          <w:rFonts w:ascii="Cambria" w:hAnsi="Cambria"/>
        </w:rPr>
        <w:t xml:space="preserve">a </w:t>
      </w:r>
      <w:r w:rsidR="005D2B71" w:rsidRPr="00083A54">
        <w:rPr>
          <w:rFonts w:ascii="Cambria" w:hAnsi="Cambria"/>
        </w:rPr>
        <w:t>vertical direction.</w:t>
      </w:r>
      <w:r w:rsidRPr="00083A54">
        <w:rPr>
          <w:rFonts w:ascii="Cambria" w:hAnsi="Cambria"/>
        </w:rPr>
        <w:t xml:space="preserve"> </w:t>
      </w:r>
      <w:r w:rsidR="00DC30C5" w:rsidRPr="00083A54">
        <w:rPr>
          <w:rFonts w:ascii="Cambria" w:hAnsi="Cambria"/>
        </w:rPr>
        <w:t>Use a</w:t>
      </w:r>
      <w:r w:rsidRPr="00083A54">
        <w:rPr>
          <w:rFonts w:ascii="Cambria" w:hAnsi="Cambria"/>
        </w:rPr>
        <w:t xml:space="preserve"> cork or stopper to prevent splashing the solution</w:t>
      </w:r>
      <w:r w:rsidR="00DC30C5" w:rsidRPr="00083A54">
        <w:rPr>
          <w:rFonts w:ascii="Cambria" w:hAnsi="Cambria"/>
        </w:rPr>
        <w:t>.</w:t>
      </w:r>
      <w:r w:rsidR="00DC30C5" w:rsidRPr="00083A54">
        <w:rPr>
          <w:rFonts w:ascii="Cambria" w:hAnsi="Cambria"/>
        </w:rPr>
        <w:br/>
      </w:r>
    </w:p>
    <w:p w14:paraId="72FEB3BB" w14:textId="0BF4E2F0" w:rsidR="002248A3" w:rsidRPr="00083A54" w:rsidRDefault="00DC30C5" w:rsidP="005D2B71">
      <w:pPr>
        <w:pStyle w:val="ListParagraph"/>
        <w:numPr>
          <w:ilvl w:val="2"/>
          <w:numId w:val="19"/>
        </w:numPr>
        <w:rPr>
          <w:rFonts w:ascii="Cambria" w:hAnsi="Cambria"/>
        </w:rPr>
      </w:pPr>
      <w:r w:rsidRPr="00083A54">
        <w:rPr>
          <w:rFonts w:ascii="Cambria" w:hAnsi="Cambria"/>
        </w:rPr>
        <w:t>Remove the cork or stopper, then gently heat the s</w:t>
      </w:r>
      <w:r w:rsidR="002248A3" w:rsidRPr="00083A54">
        <w:rPr>
          <w:rFonts w:ascii="Cambria" w:hAnsi="Cambria"/>
        </w:rPr>
        <w:t xml:space="preserve">olutions </w:t>
      </w:r>
      <w:r w:rsidRPr="00083A54">
        <w:rPr>
          <w:rFonts w:ascii="Cambria" w:hAnsi="Cambria"/>
        </w:rPr>
        <w:t>with</w:t>
      </w:r>
      <w:r w:rsidR="002248A3" w:rsidRPr="00083A54">
        <w:rPr>
          <w:rFonts w:ascii="Cambria" w:hAnsi="Cambria"/>
        </w:rPr>
        <w:t xml:space="preserve"> a water bath or cool flame to induce a reaction. </w:t>
      </w:r>
      <w:r w:rsidR="0027157D" w:rsidRPr="00083A54">
        <w:rPr>
          <w:rFonts w:ascii="Cambria" w:hAnsi="Cambria"/>
        </w:rPr>
        <w:t xml:space="preserve">Point the test tube </w:t>
      </w:r>
      <w:r w:rsidR="002248A3" w:rsidRPr="00083A54">
        <w:rPr>
          <w:rFonts w:ascii="Cambria" w:hAnsi="Cambria"/>
        </w:rPr>
        <w:t xml:space="preserve">away from any individuals in the lab. </w:t>
      </w:r>
    </w:p>
    <w:p w14:paraId="5A8AC3B3" w14:textId="77777777" w:rsidR="0050728D" w:rsidRPr="00083A54" w:rsidRDefault="0050728D" w:rsidP="0050728D">
      <w:pPr>
        <w:rPr>
          <w:rFonts w:ascii="Cambria" w:hAnsi="Cambria"/>
        </w:rPr>
      </w:pPr>
    </w:p>
    <w:p w14:paraId="376B3505" w14:textId="2C9CA687" w:rsidR="002248A3" w:rsidRPr="00083A54" w:rsidRDefault="002248A3" w:rsidP="002248A3">
      <w:pPr>
        <w:pStyle w:val="ListParagraph"/>
        <w:numPr>
          <w:ilvl w:val="1"/>
          <w:numId w:val="19"/>
        </w:numPr>
        <w:rPr>
          <w:rFonts w:ascii="Cambria" w:hAnsi="Cambria"/>
        </w:rPr>
      </w:pPr>
      <w:r w:rsidRPr="00083A54">
        <w:rPr>
          <w:rFonts w:ascii="Cambria" w:hAnsi="Cambria"/>
        </w:rPr>
        <w:t xml:space="preserve">Observation and </w:t>
      </w:r>
      <w:ins w:id="59" w:author="JoVE JoVE" w:date="2015-07-17T11:14:00Z">
        <w:r w:rsidR="008C30D1">
          <w:rPr>
            <w:rFonts w:ascii="Cambria" w:hAnsi="Cambria"/>
          </w:rPr>
          <w:t>R</w:t>
        </w:r>
      </w:ins>
      <w:del w:id="60" w:author="JoVE JoVE" w:date="2015-07-17T11:14:00Z">
        <w:r w:rsidRPr="00083A54" w:rsidDel="008C30D1">
          <w:rPr>
            <w:rFonts w:ascii="Cambria" w:hAnsi="Cambria"/>
          </w:rPr>
          <w:delText>r</w:delText>
        </w:r>
      </w:del>
      <w:r w:rsidRPr="00083A54">
        <w:rPr>
          <w:rFonts w:ascii="Cambria" w:hAnsi="Cambria"/>
        </w:rPr>
        <w:t>ecovery</w:t>
      </w:r>
      <w:r w:rsidR="0027157D" w:rsidRPr="00083A54">
        <w:rPr>
          <w:rFonts w:ascii="Cambria" w:hAnsi="Cambria"/>
        </w:rPr>
        <w:br/>
      </w:r>
    </w:p>
    <w:p w14:paraId="09C62962" w14:textId="56925057" w:rsidR="002248A3" w:rsidRPr="00083A54" w:rsidRDefault="0027157D" w:rsidP="002248A3">
      <w:pPr>
        <w:pStyle w:val="ListParagraph"/>
        <w:numPr>
          <w:ilvl w:val="2"/>
          <w:numId w:val="19"/>
        </w:numPr>
        <w:rPr>
          <w:rFonts w:ascii="Cambria" w:hAnsi="Cambria"/>
        </w:rPr>
      </w:pPr>
      <w:r w:rsidRPr="00083A54">
        <w:rPr>
          <w:rFonts w:ascii="Cambria" w:hAnsi="Cambria"/>
        </w:rPr>
        <w:t>Separate t</w:t>
      </w:r>
      <w:r w:rsidR="002248A3" w:rsidRPr="00083A54">
        <w:rPr>
          <w:rFonts w:ascii="Cambria" w:hAnsi="Cambria"/>
        </w:rPr>
        <w:t xml:space="preserve">he supernatant (non-reacting solution) and precipitate using centrifugation. If more precipitate forms when additional test ion is added, the reaction is incomplete. Continue adding test ion until no more precipitate forms. </w:t>
      </w:r>
      <w:r w:rsidRPr="00083A54">
        <w:rPr>
          <w:rFonts w:ascii="Cambria" w:hAnsi="Cambria"/>
        </w:rPr>
        <w:br/>
      </w:r>
    </w:p>
    <w:p w14:paraId="19EF10FC" w14:textId="5B1EB428" w:rsidR="002248A3" w:rsidRPr="00083A54" w:rsidRDefault="0027157D" w:rsidP="002248A3">
      <w:pPr>
        <w:pStyle w:val="ListParagraph"/>
        <w:numPr>
          <w:ilvl w:val="2"/>
          <w:numId w:val="19"/>
        </w:numPr>
        <w:rPr>
          <w:rFonts w:ascii="Cambria" w:hAnsi="Cambria"/>
        </w:rPr>
      </w:pPr>
      <w:r w:rsidRPr="00083A54">
        <w:rPr>
          <w:rFonts w:ascii="Cambria" w:hAnsi="Cambria"/>
        </w:rPr>
        <w:t>Wash t</w:t>
      </w:r>
      <w:r w:rsidR="002248A3" w:rsidRPr="00083A54">
        <w:rPr>
          <w:rFonts w:ascii="Cambria" w:hAnsi="Cambria"/>
        </w:rPr>
        <w:t xml:space="preserve">he precipitate using centrifugation and pouring or decanting off the supernatant. </w:t>
      </w:r>
      <w:r w:rsidRPr="00083A54">
        <w:rPr>
          <w:rFonts w:ascii="Cambria" w:hAnsi="Cambria"/>
        </w:rPr>
        <w:t>Add m</w:t>
      </w:r>
      <w:r w:rsidR="002248A3" w:rsidRPr="00083A54">
        <w:rPr>
          <w:rFonts w:ascii="Cambria" w:hAnsi="Cambria"/>
        </w:rPr>
        <w:t xml:space="preserve">ore water and </w:t>
      </w:r>
      <w:r w:rsidRPr="00083A54">
        <w:rPr>
          <w:rFonts w:ascii="Cambria" w:hAnsi="Cambria"/>
        </w:rPr>
        <w:t xml:space="preserve">repeat </w:t>
      </w:r>
      <w:r w:rsidR="002248A3" w:rsidRPr="00083A54">
        <w:rPr>
          <w:rFonts w:ascii="Cambria" w:hAnsi="Cambria"/>
        </w:rPr>
        <w:t xml:space="preserve">the process </w:t>
      </w:r>
      <w:r w:rsidRPr="00083A54">
        <w:rPr>
          <w:rFonts w:ascii="Cambria" w:hAnsi="Cambria"/>
        </w:rPr>
        <w:t xml:space="preserve">for </w:t>
      </w:r>
      <w:r w:rsidR="002248A3" w:rsidRPr="00083A54">
        <w:rPr>
          <w:rFonts w:ascii="Cambria" w:hAnsi="Cambria"/>
        </w:rPr>
        <w:t>a total of three washings.</w:t>
      </w:r>
      <w:r w:rsidRPr="00083A54">
        <w:rPr>
          <w:rFonts w:ascii="Cambria" w:hAnsi="Cambria"/>
        </w:rPr>
        <w:br/>
      </w:r>
    </w:p>
    <w:p w14:paraId="1E33054F" w14:textId="739EB695" w:rsidR="002248A3" w:rsidRPr="00083A54" w:rsidRDefault="00224AB4" w:rsidP="002248A3">
      <w:pPr>
        <w:pStyle w:val="ListParagraph"/>
        <w:numPr>
          <w:ilvl w:val="2"/>
          <w:numId w:val="19"/>
        </w:numPr>
        <w:rPr>
          <w:rFonts w:ascii="Cambria" w:hAnsi="Cambria"/>
        </w:rPr>
      </w:pPr>
      <w:r w:rsidRPr="00083A54">
        <w:rPr>
          <w:rFonts w:ascii="Cambria" w:hAnsi="Cambria"/>
        </w:rPr>
        <w:t>Wash l</w:t>
      </w:r>
      <w:r w:rsidR="002248A3" w:rsidRPr="00083A54">
        <w:rPr>
          <w:rFonts w:ascii="Cambria" w:hAnsi="Cambria"/>
        </w:rPr>
        <w:t xml:space="preserve">arge quantities of precipitate by vacuum filtration and recover the </w:t>
      </w:r>
      <w:r w:rsidR="0075218B" w:rsidRPr="00083A54">
        <w:rPr>
          <w:rFonts w:ascii="Cambria" w:hAnsi="Cambria"/>
        </w:rPr>
        <w:t xml:space="preserve">dried </w:t>
      </w:r>
      <w:r w:rsidR="002248A3" w:rsidRPr="00083A54">
        <w:rPr>
          <w:rFonts w:ascii="Cambria" w:hAnsi="Cambria"/>
        </w:rPr>
        <w:t>precipitate from the filter paper.</w:t>
      </w:r>
      <w:r w:rsidRPr="00083A54">
        <w:rPr>
          <w:rFonts w:ascii="Cambria" w:hAnsi="Cambria"/>
        </w:rPr>
        <w:br/>
      </w:r>
    </w:p>
    <w:p w14:paraId="20749FC5" w14:textId="7AF73C56" w:rsidR="002248A3" w:rsidRPr="00083A54" w:rsidRDefault="00DC5BFC" w:rsidP="002248A3">
      <w:pPr>
        <w:pStyle w:val="ListParagraph"/>
        <w:numPr>
          <w:ilvl w:val="2"/>
          <w:numId w:val="19"/>
        </w:numPr>
        <w:rPr>
          <w:rFonts w:ascii="Cambria" w:hAnsi="Cambria"/>
        </w:rPr>
      </w:pPr>
      <w:r w:rsidRPr="00083A54">
        <w:rPr>
          <w:rFonts w:ascii="Cambria" w:hAnsi="Cambria"/>
        </w:rPr>
        <w:t>Note t</w:t>
      </w:r>
      <w:r w:rsidR="002248A3" w:rsidRPr="00083A54">
        <w:rPr>
          <w:rFonts w:ascii="Cambria" w:hAnsi="Cambria"/>
        </w:rPr>
        <w:t xml:space="preserve">he formation of a precipitate as well as </w:t>
      </w:r>
      <w:r w:rsidR="0075218B" w:rsidRPr="00083A54">
        <w:rPr>
          <w:rFonts w:ascii="Cambria" w:hAnsi="Cambria"/>
        </w:rPr>
        <w:t>the</w:t>
      </w:r>
      <w:r w:rsidR="002248A3" w:rsidRPr="00083A54">
        <w:rPr>
          <w:rFonts w:ascii="Cambria" w:hAnsi="Cambria"/>
        </w:rPr>
        <w:t xml:space="preserve"> properties of the precipitate such as color, thickness (gelatinous, cloudy, fine)</w:t>
      </w:r>
      <w:r w:rsidRPr="00083A54">
        <w:rPr>
          <w:rFonts w:ascii="Cambria" w:hAnsi="Cambria"/>
        </w:rPr>
        <w:t>,</w:t>
      </w:r>
      <w:r w:rsidR="002248A3" w:rsidRPr="00083A54">
        <w:rPr>
          <w:rFonts w:ascii="Cambria" w:hAnsi="Cambria"/>
        </w:rPr>
        <w:t xml:space="preserve"> and crystal formation.</w:t>
      </w:r>
    </w:p>
    <w:p w14:paraId="1850A30B" w14:textId="77777777" w:rsidR="0050728D" w:rsidRPr="00083A54" w:rsidRDefault="0050728D" w:rsidP="0050728D">
      <w:pPr>
        <w:rPr>
          <w:rFonts w:ascii="Cambria" w:hAnsi="Cambria"/>
        </w:rPr>
      </w:pPr>
    </w:p>
    <w:p w14:paraId="161C58B2" w14:textId="10AD437E" w:rsidR="002248A3" w:rsidRPr="00083A54" w:rsidRDefault="002248A3" w:rsidP="002248A3">
      <w:pPr>
        <w:pStyle w:val="ListParagraph"/>
        <w:numPr>
          <w:ilvl w:val="1"/>
          <w:numId w:val="19"/>
        </w:numPr>
        <w:rPr>
          <w:rFonts w:ascii="Cambria" w:hAnsi="Cambria"/>
        </w:rPr>
      </w:pPr>
      <w:r w:rsidRPr="00083A54">
        <w:rPr>
          <w:rFonts w:ascii="Cambria" w:hAnsi="Cambria"/>
        </w:rPr>
        <w:t xml:space="preserve">Safety and </w:t>
      </w:r>
      <w:ins w:id="61" w:author="JoVE JoVE" w:date="2015-07-17T11:16:00Z">
        <w:r w:rsidR="008C30D1">
          <w:rPr>
            <w:rFonts w:ascii="Cambria" w:hAnsi="Cambria"/>
          </w:rPr>
          <w:t>W</w:t>
        </w:r>
      </w:ins>
      <w:del w:id="62" w:author="JoVE JoVE" w:date="2015-07-17T11:16:00Z">
        <w:r w:rsidRPr="00083A54" w:rsidDel="008C30D1">
          <w:rPr>
            <w:rFonts w:ascii="Cambria" w:hAnsi="Cambria"/>
          </w:rPr>
          <w:delText>w</w:delText>
        </w:r>
      </w:del>
      <w:r w:rsidRPr="00083A54">
        <w:rPr>
          <w:rFonts w:ascii="Cambria" w:hAnsi="Cambria"/>
        </w:rPr>
        <w:t>aste</w:t>
      </w:r>
      <w:r w:rsidR="00DC5BFC" w:rsidRPr="00083A54">
        <w:rPr>
          <w:rFonts w:ascii="Cambria" w:hAnsi="Cambria"/>
        </w:rPr>
        <w:br/>
      </w:r>
    </w:p>
    <w:p w14:paraId="43015733" w14:textId="7D39D5F5" w:rsidR="00763EE5" w:rsidRPr="00083A54" w:rsidRDefault="00DC5BFC" w:rsidP="00763EE5">
      <w:pPr>
        <w:pStyle w:val="ListParagraph"/>
        <w:numPr>
          <w:ilvl w:val="2"/>
          <w:numId w:val="19"/>
        </w:numPr>
        <w:rPr>
          <w:rFonts w:ascii="Cambria" w:hAnsi="Cambria"/>
        </w:rPr>
      </w:pPr>
      <w:r w:rsidRPr="00083A54">
        <w:rPr>
          <w:rFonts w:ascii="Cambria" w:hAnsi="Cambria"/>
        </w:rPr>
        <w:t>Always wear s</w:t>
      </w:r>
      <w:r w:rsidR="002248A3" w:rsidRPr="00083A54">
        <w:rPr>
          <w:rFonts w:ascii="Cambria" w:hAnsi="Cambria"/>
        </w:rPr>
        <w:t>af</w:t>
      </w:r>
      <w:r w:rsidR="00763EE5" w:rsidRPr="00083A54">
        <w:rPr>
          <w:rFonts w:ascii="Cambria" w:hAnsi="Cambria"/>
        </w:rPr>
        <w:t>ety eyewear while performing qualitative analysis experiments. Gloves may also be necessary based on the reagents used and products formed.</w:t>
      </w:r>
      <w:r w:rsidRPr="00083A54">
        <w:rPr>
          <w:rFonts w:ascii="Cambria" w:hAnsi="Cambria"/>
        </w:rPr>
        <w:br/>
      </w:r>
    </w:p>
    <w:p w14:paraId="319E6F36" w14:textId="11B4638D" w:rsidR="00763EE5" w:rsidRPr="00083A54" w:rsidRDefault="00763EE5" w:rsidP="00763EE5">
      <w:pPr>
        <w:pStyle w:val="ListParagraph"/>
        <w:numPr>
          <w:ilvl w:val="2"/>
          <w:numId w:val="19"/>
        </w:numPr>
        <w:rPr>
          <w:rFonts w:ascii="Cambria" w:hAnsi="Cambria"/>
        </w:rPr>
      </w:pPr>
      <w:r w:rsidRPr="00083A54">
        <w:rPr>
          <w:rFonts w:ascii="Cambria" w:hAnsi="Cambria"/>
        </w:rPr>
        <w:t>Proper waste disposal methods must be followed closely. Harmful products can be formed when multiple reactants are combined in one container.</w:t>
      </w:r>
    </w:p>
    <w:p w14:paraId="6D15F2B3" w14:textId="77777777" w:rsidR="00763EE5" w:rsidRPr="00083A54" w:rsidRDefault="00763EE5" w:rsidP="00763EE5">
      <w:pPr>
        <w:rPr>
          <w:rFonts w:ascii="Cambria" w:hAnsi="Cambria"/>
        </w:rPr>
      </w:pPr>
    </w:p>
    <w:p w14:paraId="33EDCE15" w14:textId="6202DFF6" w:rsidR="00763EE5" w:rsidRPr="00083A54" w:rsidRDefault="00763EE5" w:rsidP="00763EE5">
      <w:pPr>
        <w:pStyle w:val="ListParagraph"/>
        <w:numPr>
          <w:ilvl w:val="0"/>
          <w:numId w:val="19"/>
        </w:numPr>
        <w:rPr>
          <w:rFonts w:ascii="Cambria" w:hAnsi="Cambria"/>
        </w:rPr>
      </w:pPr>
      <w:r w:rsidRPr="00083A54">
        <w:rPr>
          <w:rFonts w:ascii="Cambria" w:hAnsi="Cambria"/>
        </w:rPr>
        <w:t xml:space="preserve">Anion </w:t>
      </w:r>
      <w:ins w:id="63" w:author="JoVE JoVE" w:date="2015-07-17T11:16:00Z">
        <w:r w:rsidR="008C30D1">
          <w:rPr>
            <w:rFonts w:ascii="Cambria" w:hAnsi="Cambria"/>
          </w:rPr>
          <w:t>A</w:t>
        </w:r>
      </w:ins>
      <w:del w:id="64" w:author="JoVE JoVE" w:date="2015-07-17T11:16:00Z">
        <w:r w:rsidRPr="00083A54" w:rsidDel="008C30D1">
          <w:rPr>
            <w:rFonts w:ascii="Cambria" w:hAnsi="Cambria"/>
          </w:rPr>
          <w:delText>a</w:delText>
        </w:r>
      </w:del>
      <w:r w:rsidRPr="00083A54">
        <w:rPr>
          <w:rFonts w:ascii="Cambria" w:hAnsi="Cambria"/>
        </w:rPr>
        <w:t>nalysis</w:t>
      </w:r>
      <w:r w:rsidR="00DC5BFC" w:rsidRPr="00083A54">
        <w:rPr>
          <w:rFonts w:ascii="Cambria" w:hAnsi="Cambria"/>
        </w:rPr>
        <w:br/>
      </w:r>
    </w:p>
    <w:p w14:paraId="1EC708D3" w14:textId="5D2C56B5" w:rsidR="00381FA8" w:rsidRPr="00083A54" w:rsidRDefault="00381FA8" w:rsidP="00381FA8">
      <w:pPr>
        <w:pStyle w:val="ListParagraph"/>
        <w:numPr>
          <w:ilvl w:val="1"/>
          <w:numId w:val="19"/>
        </w:numPr>
        <w:rPr>
          <w:rFonts w:ascii="Cambria" w:hAnsi="Cambria"/>
        </w:rPr>
      </w:pPr>
      <w:r w:rsidRPr="00083A54">
        <w:rPr>
          <w:rFonts w:ascii="Cambria" w:hAnsi="Cambria"/>
        </w:rPr>
        <w:t>Identifying phosphate, car</w:t>
      </w:r>
      <w:r w:rsidR="007B63C1" w:rsidRPr="00083A54">
        <w:rPr>
          <w:rFonts w:ascii="Cambria" w:hAnsi="Cambria"/>
        </w:rPr>
        <w:t>bonate, chloride</w:t>
      </w:r>
      <w:r w:rsidRPr="00083A54">
        <w:rPr>
          <w:rFonts w:ascii="Cambria" w:hAnsi="Cambria"/>
        </w:rPr>
        <w:t>, and sulfide ions; PO</w:t>
      </w:r>
      <w:r w:rsidRPr="00083A54">
        <w:rPr>
          <w:rFonts w:ascii="Cambria" w:hAnsi="Cambria"/>
          <w:vertAlign w:val="subscript"/>
        </w:rPr>
        <w:t>4</w:t>
      </w:r>
      <w:r w:rsidRPr="00083A54">
        <w:rPr>
          <w:rFonts w:ascii="Cambria" w:hAnsi="Cambria"/>
          <w:vertAlign w:val="superscript"/>
        </w:rPr>
        <w:t>3-</w:t>
      </w:r>
      <w:r w:rsidRPr="00083A54">
        <w:rPr>
          <w:rFonts w:ascii="Cambria" w:hAnsi="Cambria"/>
        </w:rPr>
        <w:t>, CO</w:t>
      </w:r>
      <w:r w:rsidRPr="00083A54">
        <w:rPr>
          <w:rFonts w:ascii="Cambria" w:hAnsi="Cambria"/>
          <w:vertAlign w:val="subscript"/>
        </w:rPr>
        <w:t>3</w:t>
      </w:r>
      <w:r w:rsidRPr="00083A54">
        <w:rPr>
          <w:rFonts w:ascii="Cambria" w:hAnsi="Cambria"/>
          <w:vertAlign w:val="superscript"/>
        </w:rPr>
        <w:t>2-</w:t>
      </w:r>
      <w:r w:rsidRPr="00083A54">
        <w:rPr>
          <w:rFonts w:ascii="Cambria" w:hAnsi="Cambria"/>
        </w:rPr>
        <w:t>, Cl</w:t>
      </w:r>
      <w:r w:rsidRPr="00083A54">
        <w:rPr>
          <w:rFonts w:ascii="Cambria" w:hAnsi="Cambria"/>
          <w:vertAlign w:val="superscript"/>
        </w:rPr>
        <w:t>-</w:t>
      </w:r>
      <w:r w:rsidRPr="00083A54">
        <w:rPr>
          <w:rFonts w:ascii="Cambria" w:hAnsi="Cambria"/>
        </w:rPr>
        <w:t>, S</w:t>
      </w:r>
      <w:r w:rsidRPr="00083A54">
        <w:rPr>
          <w:rFonts w:ascii="Cambria" w:hAnsi="Cambria"/>
          <w:vertAlign w:val="superscript"/>
        </w:rPr>
        <w:t>2-</w:t>
      </w:r>
      <w:r w:rsidR="00DC5BFC" w:rsidRPr="00083A54">
        <w:rPr>
          <w:rFonts w:ascii="Cambria" w:hAnsi="Cambria"/>
          <w:vertAlign w:val="superscript"/>
        </w:rPr>
        <w:br/>
      </w:r>
    </w:p>
    <w:p w14:paraId="5E85A47F" w14:textId="09073965" w:rsidR="0050728D" w:rsidRPr="00083A54" w:rsidRDefault="0050728D" w:rsidP="00381FA8">
      <w:pPr>
        <w:pStyle w:val="ListParagraph"/>
        <w:numPr>
          <w:ilvl w:val="2"/>
          <w:numId w:val="19"/>
        </w:numPr>
        <w:rPr>
          <w:rFonts w:ascii="Cambria" w:hAnsi="Cambria"/>
        </w:rPr>
      </w:pPr>
      <w:r w:rsidRPr="00083A54">
        <w:rPr>
          <w:rFonts w:ascii="Cambria" w:hAnsi="Cambria"/>
        </w:rPr>
        <w:t>Phosphate</w:t>
      </w:r>
      <w:r w:rsidR="00DC5BFC" w:rsidRPr="00083A54">
        <w:rPr>
          <w:rFonts w:ascii="Cambria" w:hAnsi="Cambria"/>
        </w:rPr>
        <w:br/>
      </w:r>
    </w:p>
    <w:p w14:paraId="6DD88D5F" w14:textId="682F9682" w:rsidR="0050728D" w:rsidRPr="00083A54" w:rsidRDefault="0050728D" w:rsidP="0050728D">
      <w:pPr>
        <w:pStyle w:val="ListParagraph"/>
        <w:numPr>
          <w:ilvl w:val="3"/>
          <w:numId w:val="19"/>
        </w:numPr>
        <w:rPr>
          <w:rFonts w:ascii="Cambria" w:hAnsi="Cambria"/>
        </w:rPr>
      </w:pPr>
      <w:r w:rsidRPr="00083A54">
        <w:rPr>
          <w:rFonts w:ascii="Cambria" w:hAnsi="Cambria"/>
        </w:rPr>
        <w:t>A</w:t>
      </w:r>
      <w:r w:rsidR="00DC5BFC" w:rsidRPr="00083A54">
        <w:rPr>
          <w:rFonts w:ascii="Cambria" w:hAnsi="Cambria"/>
        </w:rPr>
        <w:t>dd a</w:t>
      </w:r>
      <w:r w:rsidRPr="00083A54">
        <w:rPr>
          <w:rFonts w:ascii="Cambria" w:hAnsi="Cambria"/>
        </w:rPr>
        <w:t xml:space="preserve"> solution containing phosphate, PO</w:t>
      </w:r>
      <w:r w:rsidRPr="00083A54">
        <w:rPr>
          <w:rFonts w:ascii="Cambria" w:hAnsi="Cambria"/>
          <w:vertAlign w:val="subscript"/>
        </w:rPr>
        <w:t>4</w:t>
      </w:r>
      <w:r w:rsidRPr="00083A54">
        <w:rPr>
          <w:rFonts w:ascii="Cambria" w:hAnsi="Cambria"/>
          <w:vertAlign w:val="superscript"/>
        </w:rPr>
        <w:t>3-</w:t>
      </w:r>
      <w:r w:rsidRPr="00083A54">
        <w:rPr>
          <w:rFonts w:ascii="Cambria" w:hAnsi="Cambria"/>
        </w:rPr>
        <w:t>, to another solution containing calcium ions, Ca</w:t>
      </w:r>
      <w:r w:rsidRPr="00083A54">
        <w:rPr>
          <w:rFonts w:ascii="Cambria" w:hAnsi="Cambria"/>
          <w:vertAlign w:val="superscript"/>
        </w:rPr>
        <w:t>2+</w:t>
      </w:r>
      <w:r w:rsidRPr="00083A54">
        <w:rPr>
          <w:rFonts w:ascii="Cambria" w:hAnsi="Cambria"/>
        </w:rPr>
        <w:t>. The formation of a white precipitate indicates the formation of calcium phosphate, Ca</w:t>
      </w:r>
      <w:r w:rsidRPr="00083A54">
        <w:rPr>
          <w:rFonts w:ascii="Cambria" w:hAnsi="Cambria"/>
          <w:vertAlign w:val="subscript"/>
        </w:rPr>
        <w:t>3</w:t>
      </w:r>
      <w:r w:rsidRPr="00083A54">
        <w:rPr>
          <w:rFonts w:ascii="Cambria" w:hAnsi="Cambria"/>
        </w:rPr>
        <w:t>(PO</w:t>
      </w:r>
      <w:r w:rsidRPr="00083A54">
        <w:rPr>
          <w:rFonts w:ascii="Cambria" w:hAnsi="Cambria"/>
          <w:vertAlign w:val="subscript"/>
        </w:rPr>
        <w:t>4</w:t>
      </w:r>
      <w:r w:rsidRPr="00083A54">
        <w:rPr>
          <w:rFonts w:ascii="Cambria" w:hAnsi="Cambria"/>
        </w:rPr>
        <w:t>)</w:t>
      </w:r>
      <w:r w:rsidRPr="00083A54">
        <w:rPr>
          <w:rFonts w:ascii="Cambria" w:hAnsi="Cambria"/>
          <w:vertAlign w:val="subscript"/>
        </w:rPr>
        <w:t>2</w:t>
      </w:r>
      <w:r w:rsidRPr="00083A54">
        <w:rPr>
          <w:rFonts w:ascii="Cambria" w:hAnsi="Cambria"/>
        </w:rPr>
        <w:t>.</w:t>
      </w:r>
      <w:r w:rsidR="00DC5BFC" w:rsidRPr="00083A54">
        <w:rPr>
          <w:rFonts w:ascii="Cambria" w:hAnsi="Cambria"/>
        </w:rPr>
        <w:br/>
      </w:r>
    </w:p>
    <w:p w14:paraId="4F4FC8A3" w14:textId="5BDF14B4" w:rsidR="00AE0FE3" w:rsidRPr="00083A54" w:rsidRDefault="0050728D" w:rsidP="007B63C1">
      <w:pPr>
        <w:pStyle w:val="ListParagraph"/>
        <w:numPr>
          <w:ilvl w:val="3"/>
          <w:numId w:val="19"/>
        </w:numPr>
        <w:rPr>
          <w:rFonts w:ascii="Cambria" w:hAnsi="Cambria"/>
        </w:rPr>
      </w:pPr>
      <w:r w:rsidRPr="00083A54">
        <w:rPr>
          <w:rFonts w:ascii="Cambria" w:hAnsi="Cambria"/>
        </w:rPr>
        <w:t xml:space="preserve">Since many cations form insoluble products with calcium, a more specific reaction </w:t>
      </w:r>
      <w:r w:rsidR="00AE0FE3" w:rsidRPr="00083A54">
        <w:rPr>
          <w:rFonts w:ascii="Cambria" w:hAnsi="Cambria"/>
        </w:rPr>
        <w:t xml:space="preserve">is </w:t>
      </w:r>
      <w:ins w:id="65" w:author="Neal Abrams" w:date="2015-07-22T12:00:00Z">
        <w:r w:rsidR="003714CC">
          <w:rPr>
            <w:rFonts w:ascii="Cambria" w:hAnsi="Cambria"/>
          </w:rPr>
          <w:t xml:space="preserve">possible. Add </w:t>
        </w:r>
      </w:ins>
      <w:del w:id="66" w:author="Neal Abrams" w:date="2015-07-22T12:00:00Z">
        <w:r w:rsidR="00AE0FE3" w:rsidRPr="00083A54" w:rsidDel="003714CC">
          <w:rPr>
            <w:rFonts w:ascii="Cambria" w:hAnsi="Cambria"/>
          </w:rPr>
          <w:delText>the formation of hydrogen phosphate, HPO</w:delText>
        </w:r>
        <w:r w:rsidR="00AE0FE3" w:rsidRPr="00083A54" w:rsidDel="003714CC">
          <w:rPr>
            <w:rFonts w:ascii="Cambria" w:hAnsi="Cambria"/>
            <w:vertAlign w:val="subscript"/>
          </w:rPr>
          <w:delText>4</w:delText>
        </w:r>
        <w:r w:rsidR="00AE0FE3" w:rsidRPr="00083A54" w:rsidDel="003714CC">
          <w:rPr>
            <w:rFonts w:ascii="Cambria" w:hAnsi="Cambria"/>
            <w:vertAlign w:val="superscript"/>
          </w:rPr>
          <w:delText>2-</w:delText>
        </w:r>
        <w:r w:rsidR="00AE0FE3" w:rsidRPr="00083A54" w:rsidDel="003714CC">
          <w:rPr>
            <w:rFonts w:ascii="Cambria" w:hAnsi="Cambria"/>
          </w:rPr>
          <w:delText xml:space="preserve"> by the addition of </w:delText>
        </w:r>
      </w:del>
      <w:r w:rsidR="00AE0FE3" w:rsidRPr="00083A54">
        <w:rPr>
          <w:rFonts w:ascii="Cambria" w:hAnsi="Cambria"/>
        </w:rPr>
        <w:t>H</w:t>
      </w:r>
      <w:r w:rsidR="00AE0FE3" w:rsidRPr="00083A54">
        <w:rPr>
          <w:rFonts w:ascii="Cambria" w:hAnsi="Cambria"/>
          <w:vertAlign w:val="superscript"/>
        </w:rPr>
        <w:t>+</w:t>
      </w:r>
      <w:r w:rsidR="00AE0FE3" w:rsidRPr="00083A54">
        <w:rPr>
          <w:rFonts w:ascii="Cambria" w:hAnsi="Cambria"/>
        </w:rPr>
        <w:t xml:space="preserve"> (acid) to Ca</w:t>
      </w:r>
      <w:r w:rsidR="00AE0FE3" w:rsidRPr="00083A54">
        <w:rPr>
          <w:rFonts w:ascii="Cambria" w:hAnsi="Cambria"/>
          <w:vertAlign w:val="subscript"/>
        </w:rPr>
        <w:t>3</w:t>
      </w:r>
      <w:r w:rsidR="00AE0FE3" w:rsidRPr="00083A54">
        <w:rPr>
          <w:rFonts w:ascii="Cambria" w:hAnsi="Cambria"/>
        </w:rPr>
        <w:t>(PO</w:t>
      </w:r>
      <w:r w:rsidR="00AE0FE3" w:rsidRPr="00083A54">
        <w:rPr>
          <w:rFonts w:ascii="Cambria" w:hAnsi="Cambria"/>
          <w:vertAlign w:val="subscript"/>
        </w:rPr>
        <w:t>4</w:t>
      </w:r>
      <w:r w:rsidR="00AE0FE3" w:rsidRPr="00083A54">
        <w:rPr>
          <w:rFonts w:ascii="Cambria" w:hAnsi="Cambria"/>
        </w:rPr>
        <w:t>)</w:t>
      </w:r>
      <w:r w:rsidR="00AE0FE3" w:rsidRPr="00083A54">
        <w:rPr>
          <w:rFonts w:ascii="Cambria" w:hAnsi="Cambria"/>
          <w:vertAlign w:val="subscript"/>
        </w:rPr>
        <w:t>2</w:t>
      </w:r>
      <w:ins w:id="67" w:author="Neal Abrams" w:date="2015-07-22T12:00:00Z">
        <w:r w:rsidR="003714CC">
          <w:rPr>
            <w:rFonts w:ascii="Cambria" w:hAnsi="Cambria"/>
          </w:rPr>
          <w:t xml:space="preserve"> to dissolve the solid and form HPO</w:t>
        </w:r>
        <w:r w:rsidR="003714CC" w:rsidRPr="002C40A1">
          <w:rPr>
            <w:rFonts w:ascii="Cambria" w:hAnsi="Cambria"/>
            <w:vertAlign w:val="subscript"/>
          </w:rPr>
          <w:t>4</w:t>
        </w:r>
        <w:r w:rsidR="003714CC" w:rsidRPr="002C40A1">
          <w:rPr>
            <w:rFonts w:ascii="Cambria" w:hAnsi="Cambria"/>
            <w:vertAlign w:val="superscript"/>
          </w:rPr>
          <w:t>2-</w:t>
        </w:r>
      </w:ins>
      <w:r w:rsidR="00AE0FE3" w:rsidRPr="00083A54">
        <w:rPr>
          <w:rFonts w:ascii="Cambria" w:hAnsi="Cambria"/>
        </w:rPr>
        <w:t xml:space="preserve">. </w:t>
      </w:r>
      <w:ins w:id="68" w:author="Neal Abrams" w:date="2015-07-22T11:58:00Z">
        <w:r w:rsidR="003714CC">
          <w:rPr>
            <w:rFonts w:ascii="Cambria" w:hAnsi="Cambria"/>
          </w:rPr>
          <w:t xml:space="preserve">Then </w:t>
        </w:r>
      </w:ins>
      <w:del w:id="69" w:author="Neal Abrams" w:date="2015-07-22T11:58:00Z">
        <w:r w:rsidR="00DC5BFC" w:rsidRPr="00083A54" w:rsidDel="003714CC">
          <w:rPr>
            <w:rFonts w:ascii="Cambria" w:hAnsi="Cambria"/>
          </w:rPr>
          <w:delText xml:space="preserve">Combine </w:delText>
        </w:r>
      </w:del>
      <w:ins w:id="70" w:author="Neal Abrams" w:date="2015-07-22T11:58:00Z">
        <w:r w:rsidR="003714CC">
          <w:rPr>
            <w:rFonts w:ascii="Cambria" w:hAnsi="Cambria"/>
          </w:rPr>
          <w:t>c</w:t>
        </w:r>
        <w:r w:rsidR="003714CC" w:rsidRPr="00083A54">
          <w:rPr>
            <w:rFonts w:ascii="Cambria" w:hAnsi="Cambria"/>
          </w:rPr>
          <w:t xml:space="preserve">ombine </w:t>
        </w:r>
      </w:ins>
      <w:r w:rsidR="00DC5BFC" w:rsidRPr="00083A54">
        <w:rPr>
          <w:rFonts w:ascii="Cambria" w:hAnsi="Cambria"/>
        </w:rPr>
        <w:t>t</w:t>
      </w:r>
      <w:r w:rsidR="00AE0FE3" w:rsidRPr="00083A54">
        <w:rPr>
          <w:rFonts w:ascii="Cambria" w:hAnsi="Cambria"/>
        </w:rPr>
        <w:t>he HPO</w:t>
      </w:r>
      <w:r w:rsidR="00AE0FE3" w:rsidRPr="00083A54">
        <w:rPr>
          <w:rFonts w:ascii="Cambria" w:hAnsi="Cambria"/>
          <w:vertAlign w:val="subscript"/>
        </w:rPr>
        <w:t>4</w:t>
      </w:r>
      <w:r w:rsidR="00AE0FE3" w:rsidRPr="00083A54">
        <w:rPr>
          <w:rFonts w:ascii="Cambria" w:hAnsi="Cambria"/>
          <w:vertAlign w:val="superscript"/>
        </w:rPr>
        <w:t>2-</w:t>
      </w:r>
      <w:r w:rsidR="00AE0FE3" w:rsidRPr="00083A54">
        <w:rPr>
          <w:rFonts w:ascii="Cambria" w:hAnsi="Cambria"/>
        </w:rPr>
        <w:t xml:space="preserve"> with </w:t>
      </w:r>
      <w:r w:rsidRPr="00083A54">
        <w:rPr>
          <w:rFonts w:ascii="Cambria" w:hAnsi="Cambria"/>
        </w:rPr>
        <w:t>ammonium molybdate, (NH</w:t>
      </w:r>
      <w:r w:rsidRPr="00083A54">
        <w:rPr>
          <w:rFonts w:ascii="Cambria" w:hAnsi="Cambria"/>
          <w:vertAlign w:val="subscript"/>
        </w:rPr>
        <w:t>4</w:t>
      </w:r>
      <w:r w:rsidRPr="00083A54">
        <w:rPr>
          <w:rFonts w:ascii="Cambria" w:hAnsi="Cambria"/>
        </w:rPr>
        <w:t>)</w:t>
      </w:r>
      <w:r w:rsidRPr="00083A54">
        <w:rPr>
          <w:rFonts w:ascii="Cambria" w:hAnsi="Cambria"/>
          <w:vertAlign w:val="subscript"/>
        </w:rPr>
        <w:t>2</w:t>
      </w:r>
      <w:r w:rsidRPr="00083A54">
        <w:rPr>
          <w:rFonts w:ascii="Cambria" w:hAnsi="Cambria"/>
        </w:rPr>
        <w:t>MoO</w:t>
      </w:r>
      <w:r w:rsidRPr="00083A54">
        <w:rPr>
          <w:rFonts w:ascii="Cambria" w:hAnsi="Cambria"/>
          <w:vertAlign w:val="subscript"/>
        </w:rPr>
        <w:t>4</w:t>
      </w:r>
      <w:r w:rsidR="0075218B" w:rsidRPr="00083A54">
        <w:rPr>
          <w:rFonts w:ascii="Cambria" w:hAnsi="Cambria"/>
        </w:rPr>
        <w:t xml:space="preserve">. A positive test yields the </w:t>
      </w:r>
      <w:r w:rsidRPr="00083A54">
        <w:rPr>
          <w:rFonts w:ascii="Cambria" w:hAnsi="Cambria"/>
        </w:rPr>
        <w:t>yellow precip</w:t>
      </w:r>
      <w:r w:rsidR="00AE0FE3" w:rsidRPr="00083A54">
        <w:rPr>
          <w:rFonts w:ascii="Cambria" w:hAnsi="Cambria"/>
        </w:rPr>
        <w:t>itate ammonium phosphomolybdate, NH</w:t>
      </w:r>
      <w:r w:rsidR="00AE0FE3" w:rsidRPr="00083A54">
        <w:rPr>
          <w:rFonts w:ascii="Cambria" w:hAnsi="Cambria"/>
          <w:vertAlign w:val="subscript"/>
        </w:rPr>
        <w:t>4</w:t>
      </w:r>
      <w:r w:rsidR="00AE0FE3" w:rsidRPr="00083A54">
        <w:rPr>
          <w:rFonts w:ascii="Cambria" w:hAnsi="Cambria"/>
        </w:rPr>
        <w:t>)</w:t>
      </w:r>
      <w:r w:rsidR="00AE0FE3" w:rsidRPr="00083A54">
        <w:rPr>
          <w:rFonts w:ascii="Cambria" w:hAnsi="Cambria"/>
          <w:vertAlign w:val="subscript"/>
        </w:rPr>
        <w:t>3</w:t>
      </w:r>
      <w:r w:rsidR="00AE0FE3" w:rsidRPr="00083A54">
        <w:rPr>
          <w:rFonts w:ascii="Cambria" w:hAnsi="Cambria"/>
        </w:rPr>
        <w:t>PO</w:t>
      </w:r>
      <w:r w:rsidR="00AE0FE3" w:rsidRPr="00083A54">
        <w:rPr>
          <w:rFonts w:ascii="Cambria" w:hAnsi="Cambria"/>
          <w:vertAlign w:val="subscript"/>
        </w:rPr>
        <w:t>4</w:t>
      </w:r>
      <w:r w:rsidR="00AE0FE3" w:rsidRPr="00083A54">
        <w:rPr>
          <w:rFonts w:ascii="Cambria" w:hAnsi="Cambria"/>
        </w:rPr>
        <w:t>(MoO</w:t>
      </w:r>
      <w:r w:rsidR="00AE0FE3" w:rsidRPr="00083A54">
        <w:rPr>
          <w:rFonts w:ascii="Cambria" w:hAnsi="Cambria"/>
          <w:vertAlign w:val="subscript"/>
        </w:rPr>
        <w:t>3</w:t>
      </w:r>
      <w:r w:rsidR="00AE0FE3" w:rsidRPr="00083A54">
        <w:rPr>
          <w:rFonts w:ascii="Cambria" w:hAnsi="Cambria"/>
        </w:rPr>
        <w:t>)</w:t>
      </w:r>
      <w:r w:rsidR="00AE0FE3" w:rsidRPr="00083A54">
        <w:rPr>
          <w:rFonts w:ascii="Cambria" w:hAnsi="Cambria"/>
          <w:vertAlign w:val="subscript"/>
        </w:rPr>
        <w:t>12</w:t>
      </w:r>
      <w:r w:rsidR="00AE0FE3" w:rsidRPr="00083A54">
        <w:rPr>
          <w:rFonts w:ascii="Cambria" w:hAnsi="Cambria"/>
          <w:i/>
        </w:rPr>
        <w:t>(s)</w:t>
      </w:r>
      <w:r w:rsidR="00AE0FE3" w:rsidRPr="00083A54">
        <w:rPr>
          <w:rFonts w:ascii="Cambria" w:hAnsi="Cambria"/>
        </w:rPr>
        <w:t>. The net ionic reaction</w:t>
      </w:r>
      <w:r w:rsidR="0075218B" w:rsidRPr="00083A54">
        <w:rPr>
          <w:rFonts w:ascii="Cambria" w:hAnsi="Cambria"/>
        </w:rPr>
        <w:t>s</w:t>
      </w:r>
      <w:r w:rsidR="00AE0FE3" w:rsidRPr="00083A54">
        <w:rPr>
          <w:rFonts w:ascii="Cambria" w:hAnsi="Cambria"/>
        </w:rPr>
        <w:t xml:space="preserve"> </w:t>
      </w:r>
      <w:r w:rsidR="0075218B" w:rsidRPr="00083A54">
        <w:rPr>
          <w:rFonts w:ascii="Cambria" w:hAnsi="Cambria"/>
        </w:rPr>
        <w:t>are</w:t>
      </w:r>
      <w:r w:rsidR="00AE0FE3" w:rsidRPr="00083A54">
        <w:rPr>
          <w:rFonts w:ascii="Cambria" w:hAnsi="Cambria"/>
        </w:rPr>
        <w:t xml:space="preserve"> as follows:</w:t>
      </w:r>
    </w:p>
    <w:p w14:paraId="1AC6BA16" w14:textId="053C0607" w:rsidR="007B63C1" w:rsidRPr="00083A54" w:rsidRDefault="007B63C1" w:rsidP="007B63C1">
      <w:pPr>
        <w:jc w:val="center"/>
        <w:rPr>
          <w:rFonts w:ascii="Cambria" w:hAnsi="Cambria"/>
        </w:rPr>
      </w:pPr>
      <w:r w:rsidRPr="00083A54">
        <w:rPr>
          <w:rFonts w:ascii="Cambria" w:hAnsi="Cambria"/>
        </w:rPr>
        <w:t>3</w:t>
      </w:r>
      <w:ins w:id="71" w:author="JoVE JoVE" w:date="2015-07-17T11:01:00Z">
        <w:r w:rsidR="00014D44">
          <w:rPr>
            <w:rFonts w:ascii="Cambria" w:hAnsi="Cambria"/>
          </w:rPr>
          <w:t xml:space="preserve"> </w:t>
        </w:r>
      </w:ins>
      <w:r w:rsidRPr="00083A54">
        <w:rPr>
          <w:rFonts w:ascii="Cambria" w:hAnsi="Cambria"/>
        </w:rPr>
        <w:t>Ca</w:t>
      </w:r>
      <w:r w:rsidRPr="00083A54">
        <w:rPr>
          <w:rFonts w:ascii="Cambria" w:hAnsi="Cambria"/>
          <w:vertAlign w:val="superscript"/>
        </w:rPr>
        <w:t>2+</w:t>
      </w:r>
      <w:r w:rsidRPr="00083A54">
        <w:rPr>
          <w:rFonts w:ascii="Cambria" w:hAnsi="Cambria"/>
          <w:i/>
        </w:rPr>
        <w:t>(aq)</w:t>
      </w:r>
      <w:r w:rsidRPr="00083A54">
        <w:rPr>
          <w:rFonts w:ascii="Cambria" w:hAnsi="Cambria"/>
        </w:rPr>
        <w:t xml:space="preserve"> + 2</w:t>
      </w:r>
      <w:ins w:id="72" w:author="JoVE JoVE" w:date="2015-07-17T11:01:00Z">
        <w:r w:rsidR="00014D44">
          <w:rPr>
            <w:rFonts w:ascii="Cambria" w:hAnsi="Cambria"/>
          </w:rPr>
          <w:t xml:space="preserve"> </w:t>
        </w:r>
      </w:ins>
      <w:r w:rsidRPr="00083A54">
        <w:rPr>
          <w:rFonts w:ascii="Cambria" w:hAnsi="Cambria"/>
        </w:rPr>
        <w:t>PO</w:t>
      </w:r>
      <w:r w:rsidRPr="00083A54">
        <w:rPr>
          <w:rFonts w:ascii="Cambria" w:hAnsi="Cambria"/>
          <w:vertAlign w:val="subscript"/>
        </w:rPr>
        <w:t>4</w:t>
      </w:r>
      <w:r w:rsidRPr="00083A54">
        <w:rPr>
          <w:rFonts w:ascii="Cambria" w:hAnsi="Cambria"/>
          <w:vertAlign w:val="superscript"/>
        </w:rPr>
        <w:t>3-</w:t>
      </w:r>
      <w:r w:rsidRPr="00083A54">
        <w:rPr>
          <w:rFonts w:ascii="Cambria" w:hAnsi="Cambria"/>
          <w:i/>
        </w:rPr>
        <w:t>(aq)</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w:t>
      </w:r>
      <w:r w:rsidRPr="00083A54">
        <w:rPr>
          <w:rFonts w:ascii="Cambria" w:hAnsi="Cambria"/>
          <w:b/>
        </w:rPr>
        <w:t>Ca</w:t>
      </w:r>
      <w:r w:rsidRPr="00083A54">
        <w:rPr>
          <w:rFonts w:ascii="Cambria" w:hAnsi="Cambria"/>
          <w:b/>
          <w:vertAlign w:val="subscript"/>
        </w:rPr>
        <w:t>3</w:t>
      </w:r>
      <w:r w:rsidRPr="00083A54">
        <w:rPr>
          <w:rFonts w:ascii="Cambria" w:hAnsi="Cambria"/>
          <w:b/>
        </w:rPr>
        <w:t>PO</w:t>
      </w:r>
      <w:r w:rsidRPr="00083A54">
        <w:rPr>
          <w:rFonts w:ascii="Cambria" w:hAnsi="Cambria"/>
          <w:b/>
          <w:vertAlign w:val="subscript"/>
        </w:rPr>
        <w:t>4</w:t>
      </w:r>
      <w:r w:rsidRPr="00083A54">
        <w:rPr>
          <w:rFonts w:ascii="Cambria" w:hAnsi="Cambria"/>
          <w:b/>
          <w:i/>
        </w:rPr>
        <w:t>(s)</w:t>
      </w:r>
    </w:p>
    <w:p w14:paraId="6BEAC02C" w14:textId="01E91C4B" w:rsidR="007B63C1" w:rsidRPr="00083A54" w:rsidRDefault="007B63C1" w:rsidP="007B63C1">
      <w:pPr>
        <w:jc w:val="center"/>
        <w:rPr>
          <w:rFonts w:ascii="Cambria" w:hAnsi="Cambria"/>
        </w:rPr>
      </w:pPr>
      <w:r w:rsidRPr="00083A54">
        <w:rPr>
          <w:rFonts w:ascii="Cambria" w:hAnsi="Cambria"/>
          <w:b/>
        </w:rPr>
        <w:t>Ca</w:t>
      </w:r>
      <w:r w:rsidRPr="00083A54">
        <w:rPr>
          <w:rFonts w:ascii="Cambria" w:hAnsi="Cambria"/>
          <w:b/>
          <w:vertAlign w:val="subscript"/>
        </w:rPr>
        <w:t>3</w:t>
      </w:r>
      <w:r w:rsidRPr="00083A54">
        <w:rPr>
          <w:rFonts w:ascii="Cambria" w:hAnsi="Cambria"/>
          <w:b/>
        </w:rPr>
        <w:t>PO</w:t>
      </w:r>
      <w:r w:rsidRPr="00083A54">
        <w:rPr>
          <w:rFonts w:ascii="Cambria" w:hAnsi="Cambria"/>
          <w:b/>
          <w:vertAlign w:val="subscript"/>
        </w:rPr>
        <w:t>4</w:t>
      </w:r>
      <w:r w:rsidRPr="00083A54">
        <w:rPr>
          <w:rFonts w:ascii="Cambria" w:hAnsi="Cambria"/>
          <w:b/>
        </w:rPr>
        <w:t>(s)</w:t>
      </w:r>
      <w:r w:rsidRPr="00083A54">
        <w:rPr>
          <w:rFonts w:ascii="Cambria" w:hAnsi="Cambria"/>
        </w:rPr>
        <w:t xml:space="preserve"> + 2</w:t>
      </w:r>
      <w:ins w:id="73" w:author="JoVE JoVE" w:date="2015-07-17T11:01:00Z">
        <w:r w:rsidR="00014D44">
          <w:rPr>
            <w:rFonts w:ascii="Cambria" w:hAnsi="Cambria"/>
          </w:rPr>
          <w:t xml:space="preserve"> </w:t>
        </w:r>
      </w:ins>
      <w:r w:rsidRPr="00083A54">
        <w:rPr>
          <w:rFonts w:ascii="Cambria" w:hAnsi="Cambria"/>
        </w:rPr>
        <w:t>H</w:t>
      </w:r>
      <w:r w:rsidRPr="00083A54">
        <w:rPr>
          <w:rFonts w:ascii="Cambria" w:hAnsi="Cambria"/>
          <w:vertAlign w:val="superscript"/>
        </w:rPr>
        <w:t>+</w:t>
      </w:r>
      <w:r w:rsidRPr="00083A54">
        <w:rPr>
          <w:rFonts w:ascii="Cambria" w:hAnsi="Cambria"/>
          <w:i/>
        </w:rPr>
        <w:t>(aq)</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3</w:t>
      </w:r>
      <w:ins w:id="74" w:author="JoVE JoVE" w:date="2015-07-17T11:01:00Z">
        <w:r w:rsidR="00014D44">
          <w:rPr>
            <w:rFonts w:ascii="Cambria" w:hAnsi="Cambria"/>
          </w:rPr>
          <w:t xml:space="preserve"> </w:t>
        </w:r>
      </w:ins>
      <w:r w:rsidRPr="00083A54">
        <w:rPr>
          <w:rFonts w:ascii="Cambria" w:hAnsi="Cambria"/>
        </w:rPr>
        <w:t>Ca</w:t>
      </w:r>
      <w:r w:rsidRPr="00083A54">
        <w:rPr>
          <w:rFonts w:ascii="Cambria" w:hAnsi="Cambria"/>
          <w:vertAlign w:val="superscript"/>
        </w:rPr>
        <w:t>2+</w:t>
      </w:r>
      <w:r w:rsidRPr="00083A54">
        <w:rPr>
          <w:rFonts w:ascii="Cambria" w:hAnsi="Cambria"/>
        </w:rPr>
        <w:t xml:space="preserve"> + </w:t>
      </w:r>
      <w:r w:rsidRPr="00083A54">
        <w:rPr>
          <w:rFonts w:ascii="Cambria" w:hAnsi="Cambria"/>
          <w:b/>
        </w:rPr>
        <w:t>2</w:t>
      </w:r>
      <w:ins w:id="75" w:author="JoVE JoVE" w:date="2015-07-17T11:01:00Z">
        <w:r w:rsidR="00014D44">
          <w:rPr>
            <w:rFonts w:ascii="Cambria" w:hAnsi="Cambria"/>
            <w:b/>
          </w:rPr>
          <w:t xml:space="preserve"> </w:t>
        </w:r>
      </w:ins>
      <w:r w:rsidRPr="00083A54">
        <w:rPr>
          <w:rFonts w:ascii="Cambria" w:hAnsi="Cambria"/>
          <w:b/>
        </w:rPr>
        <w:t>HPO</w:t>
      </w:r>
      <w:r w:rsidRPr="00083A54">
        <w:rPr>
          <w:rFonts w:ascii="Cambria" w:hAnsi="Cambria"/>
          <w:b/>
          <w:vertAlign w:val="subscript"/>
        </w:rPr>
        <w:t>4</w:t>
      </w:r>
      <w:r w:rsidRPr="00083A54">
        <w:rPr>
          <w:rFonts w:ascii="Cambria" w:hAnsi="Cambria"/>
          <w:b/>
          <w:vertAlign w:val="superscript"/>
        </w:rPr>
        <w:t>2</w:t>
      </w:r>
      <w:r w:rsidRPr="00083A54">
        <w:rPr>
          <w:rFonts w:ascii="Cambria" w:hAnsi="Cambria"/>
          <w:vertAlign w:val="superscript"/>
        </w:rPr>
        <w:t>-</w:t>
      </w:r>
      <w:r w:rsidRPr="00083A54">
        <w:rPr>
          <w:rFonts w:ascii="Cambria" w:hAnsi="Cambria"/>
          <w:i/>
        </w:rPr>
        <w:t>(aq)</w:t>
      </w:r>
    </w:p>
    <w:p w14:paraId="14BE93C9" w14:textId="7B92D4E2" w:rsidR="0050728D" w:rsidRPr="00083A54" w:rsidRDefault="00AE0FE3" w:rsidP="007B63C1">
      <w:pPr>
        <w:pStyle w:val="ListParagraph"/>
        <w:ind w:left="0"/>
        <w:jc w:val="center"/>
        <w:rPr>
          <w:rFonts w:ascii="Cambria" w:hAnsi="Cambria"/>
        </w:rPr>
      </w:pPr>
      <w:r w:rsidRPr="00083A54">
        <w:rPr>
          <w:rFonts w:ascii="Cambria" w:hAnsi="Cambria"/>
          <w:b/>
        </w:rPr>
        <w:t>HPO</w:t>
      </w:r>
      <w:r w:rsidRPr="00083A54">
        <w:rPr>
          <w:rFonts w:ascii="Cambria" w:hAnsi="Cambria"/>
          <w:b/>
          <w:vertAlign w:val="subscript"/>
        </w:rPr>
        <w:t>4</w:t>
      </w:r>
      <w:r w:rsidRPr="00083A54">
        <w:rPr>
          <w:rFonts w:ascii="Cambria" w:hAnsi="Cambria"/>
          <w:b/>
          <w:vertAlign w:val="superscript"/>
        </w:rPr>
        <w:t>2-</w:t>
      </w:r>
      <w:r w:rsidRPr="00083A54">
        <w:rPr>
          <w:rFonts w:ascii="Cambria" w:hAnsi="Cambria"/>
          <w:i/>
        </w:rPr>
        <w:t>(aq)</w:t>
      </w:r>
      <w:r w:rsidRPr="00083A54">
        <w:rPr>
          <w:rFonts w:ascii="Cambria" w:hAnsi="Cambria"/>
        </w:rPr>
        <w:t xml:space="preserve"> + 12</w:t>
      </w:r>
      <w:ins w:id="76" w:author="JoVE JoVE" w:date="2015-07-17T11:01:00Z">
        <w:r w:rsidR="00014D44">
          <w:rPr>
            <w:rFonts w:ascii="Cambria" w:hAnsi="Cambria"/>
          </w:rPr>
          <w:t xml:space="preserve"> </w:t>
        </w:r>
      </w:ins>
      <w:r w:rsidRPr="00083A54">
        <w:rPr>
          <w:rFonts w:ascii="Cambria" w:hAnsi="Cambria"/>
        </w:rPr>
        <w:t>(NH</w:t>
      </w:r>
      <w:r w:rsidRPr="00083A54">
        <w:rPr>
          <w:rFonts w:ascii="Cambria" w:hAnsi="Cambria"/>
          <w:vertAlign w:val="subscript"/>
        </w:rPr>
        <w:t>4</w:t>
      </w:r>
      <w:r w:rsidRPr="00083A54">
        <w:rPr>
          <w:rFonts w:ascii="Cambria" w:hAnsi="Cambria"/>
        </w:rPr>
        <w:t>)</w:t>
      </w:r>
      <w:r w:rsidRPr="00083A54">
        <w:rPr>
          <w:rFonts w:ascii="Cambria" w:hAnsi="Cambria"/>
          <w:vertAlign w:val="subscript"/>
        </w:rPr>
        <w:t>2</w:t>
      </w:r>
      <w:r w:rsidRPr="00083A54">
        <w:rPr>
          <w:rFonts w:ascii="Cambria" w:hAnsi="Cambria"/>
        </w:rPr>
        <w:t>MoO</w:t>
      </w:r>
      <w:r w:rsidRPr="00083A54">
        <w:rPr>
          <w:rFonts w:ascii="Cambria" w:hAnsi="Cambria"/>
          <w:vertAlign w:val="subscript"/>
        </w:rPr>
        <w:t>4</w:t>
      </w:r>
      <w:r w:rsidRPr="00083A54">
        <w:rPr>
          <w:rFonts w:ascii="Cambria" w:hAnsi="Cambria"/>
          <w:i/>
        </w:rPr>
        <w:t>(aq)</w:t>
      </w:r>
      <w:r w:rsidRPr="00083A54">
        <w:rPr>
          <w:rFonts w:ascii="Cambria" w:hAnsi="Cambria"/>
        </w:rPr>
        <w:t xml:space="preserve"> + 23</w:t>
      </w:r>
      <w:ins w:id="77" w:author="JoVE JoVE" w:date="2015-07-17T11:01:00Z">
        <w:r w:rsidR="00014D44">
          <w:rPr>
            <w:rFonts w:ascii="Cambria" w:hAnsi="Cambria"/>
          </w:rPr>
          <w:t xml:space="preserve"> </w:t>
        </w:r>
      </w:ins>
      <w:r w:rsidRPr="00083A54">
        <w:rPr>
          <w:rFonts w:ascii="Cambria" w:hAnsi="Cambria"/>
        </w:rPr>
        <w:t>H</w:t>
      </w:r>
      <w:r w:rsidR="007B63C1" w:rsidRPr="00083A54">
        <w:rPr>
          <w:rFonts w:ascii="Cambria" w:hAnsi="Cambria"/>
          <w:vertAlign w:val="superscript"/>
        </w:rPr>
        <w:t>+</w:t>
      </w:r>
      <w:r w:rsidRPr="00083A54">
        <w:rPr>
          <w:rFonts w:ascii="Cambria" w:hAnsi="Cambria"/>
          <w:i/>
        </w:rPr>
        <w:t>(</w:t>
      </w:r>
      <w:r w:rsidR="007B63C1" w:rsidRPr="00083A54">
        <w:rPr>
          <w:rFonts w:ascii="Cambria" w:hAnsi="Cambria"/>
          <w:i/>
        </w:rPr>
        <w:t>aq</w:t>
      </w:r>
      <w:r w:rsidRPr="00083A54">
        <w:rPr>
          <w:rFonts w:ascii="Cambria" w:hAnsi="Cambria"/>
          <w:i/>
        </w:rPr>
        <w:t>)</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w:t>
      </w:r>
      <w:r w:rsidRPr="00083A54">
        <w:rPr>
          <w:rFonts w:ascii="Cambria" w:hAnsi="Cambria"/>
          <w:b/>
        </w:rPr>
        <w:t>(NH</w:t>
      </w:r>
      <w:r w:rsidRPr="00083A54">
        <w:rPr>
          <w:rFonts w:ascii="Cambria" w:hAnsi="Cambria"/>
          <w:b/>
          <w:vertAlign w:val="subscript"/>
        </w:rPr>
        <w:t>4</w:t>
      </w:r>
      <w:r w:rsidRPr="00083A54">
        <w:rPr>
          <w:rFonts w:ascii="Cambria" w:hAnsi="Cambria"/>
          <w:b/>
        </w:rPr>
        <w:t>)</w:t>
      </w:r>
      <w:r w:rsidRPr="00083A54">
        <w:rPr>
          <w:rFonts w:ascii="Cambria" w:hAnsi="Cambria"/>
          <w:b/>
          <w:vertAlign w:val="subscript"/>
        </w:rPr>
        <w:t>3</w:t>
      </w:r>
      <w:r w:rsidRPr="00083A54">
        <w:rPr>
          <w:rFonts w:ascii="Cambria" w:hAnsi="Cambria"/>
          <w:b/>
        </w:rPr>
        <w:t>PO</w:t>
      </w:r>
      <w:r w:rsidRPr="00083A54">
        <w:rPr>
          <w:rFonts w:ascii="Cambria" w:hAnsi="Cambria"/>
          <w:b/>
          <w:vertAlign w:val="subscript"/>
        </w:rPr>
        <w:t>4</w:t>
      </w:r>
      <w:r w:rsidRPr="00083A54">
        <w:rPr>
          <w:rFonts w:ascii="Cambria" w:hAnsi="Cambria"/>
          <w:b/>
        </w:rPr>
        <w:t>(MoO</w:t>
      </w:r>
      <w:r w:rsidRPr="00083A54">
        <w:rPr>
          <w:rFonts w:ascii="Cambria" w:hAnsi="Cambria"/>
          <w:b/>
          <w:vertAlign w:val="subscript"/>
        </w:rPr>
        <w:t>3</w:t>
      </w:r>
      <w:r w:rsidRPr="00083A54">
        <w:rPr>
          <w:rFonts w:ascii="Cambria" w:hAnsi="Cambria"/>
          <w:b/>
        </w:rPr>
        <w:t>)</w:t>
      </w:r>
      <w:r w:rsidRPr="00083A54">
        <w:rPr>
          <w:rFonts w:ascii="Cambria" w:hAnsi="Cambria"/>
          <w:b/>
          <w:vertAlign w:val="subscript"/>
        </w:rPr>
        <w:t>12</w:t>
      </w:r>
      <w:r w:rsidRPr="00083A54">
        <w:rPr>
          <w:rFonts w:ascii="Cambria" w:hAnsi="Cambria"/>
          <w:i/>
        </w:rPr>
        <w:t>(s)</w:t>
      </w:r>
      <w:r w:rsidRPr="00083A54">
        <w:rPr>
          <w:rFonts w:ascii="Cambria" w:hAnsi="Cambria"/>
        </w:rPr>
        <w:t xml:space="preserve"> + 21 NH</w:t>
      </w:r>
      <w:r w:rsidRPr="00083A54">
        <w:rPr>
          <w:rFonts w:ascii="Cambria" w:hAnsi="Cambria"/>
          <w:vertAlign w:val="subscript"/>
        </w:rPr>
        <w:t>4</w:t>
      </w:r>
      <w:r w:rsidRPr="00083A54">
        <w:rPr>
          <w:rFonts w:ascii="Cambria" w:hAnsi="Cambria"/>
          <w:vertAlign w:val="superscript"/>
        </w:rPr>
        <w:t>+</w:t>
      </w:r>
      <w:r w:rsidRPr="00083A54">
        <w:rPr>
          <w:rFonts w:ascii="Cambria" w:hAnsi="Cambria"/>
          <w:i/>
        </w:rPr>
        <w:t>(aq)</w:t>
      </w:r>
      <w:r w:rsidRPr="00083A54">
        <w:rPr>
          <w:rFonts w:ascii="Cambria" w:hAnsi="Cambria"/>
        </w:rPr>
        <w:t xml:space="preserve"> + 12 H</w:t>
      </w:r>
      <w:r w:rsidRPr="00083A54">
        <w:rPr>
          <w:rFonts w:ascii="Cambria" w:hAnsi="Cambria"/>
          <w:vertAlign w:val="subscript"/>
        </w:rPr>
        <w:t>2</w:t>
      </w:r>
      <w:r w:rsidRPr="00083A54">
        <w:rPr>
          <w:rFonts w:ascii="Cambria" w:hAnsi="Cambria"/>
        </w:rPr>
        <w:t>O</w:t>
      </w:r>
      <w:r w:rsidRPr="00083A54">
        <w:rPr>
          <w:rFonts w:ascii="Cambria" w:hAnsi="Cambria"/>
          <w:i/>
        </w:rPr>
        <w:t>(l)</w:t>
      </w:r>
    </w:p>
    <w:p w14:paraId="5B585F0C" w14:textId="77777777" w:rsidR="007B63C1" w:rsidRPr="00083A54" w:rsidRDefault="007B63C1" w:rsidP="007B63C1">
      <w:pPr>
        <w:pStyle w:val="ListParagraph"/>
        <w:ind w:left="0"/>
        <w:jc w:val="center"/>
        <w:rPr>
          <w:rFonts w:ascii="Cambria" w:hAnsi="Cambria"/>
        </w:rPr>
      </w:pPr>
    </w:p>
    <w:p w14:paraId="372779E0" w14:textId="6D988652" w:rsidR="00381FA8" w:rsidRPr="00083A54" w:rsidRDefault="00381FA8" w:rsidP="00381FA8">
      <w:pPr>
        <w:pStyle w:val="ListParagraph"/>
        <w:numPr>
          <w:ilvl w:val="2"/>
          <w:numId w:val="19"/>
        </w:numPr>
        <w:rPr>
          <w:rFonts w:ascii="Cambria" w:hAnsi="Cambria"/>
        </w:rPr>
      </w:pPr>
      <w:r w:rsidRPr="00083A54">
        <w:rPr>
          <w:rFonts w:ascii="Cambria" w:hAnsi="Cambria"/>
        </w:rPr>
        <w:t>Carbonate</w:t>
      </w:r>
      <w:r w:rsidR="00DC5BFC" w:rsidRPr="00083A54">
        <w:rPr>
          <w:rFonts w:ascii="Cambria" w:hAnsi="Cambria"/>
        </w:rPr>
        <w:br/>
      </w:r>
    </w:p>
    <w:p w14:paraId="416FDF58" w14:textId="38D5A1EC" w:rsidR="00CB03BC" w:rsidRPr="00083A54" w:rsidRDefault="0050728D" w:rsidP="0050728D">
      <w:pPr>
        <w:pStyle w:val="ListParagraph"/>
        <w:numPr>
          <w:ilvl w:val="3"/>
          <w:numId w:val="19"/>
        </w:numPr>
        <w:rPr>
          <w:rFonts w:ascii="Cambria" w:hAnsi="Cambria"/>
        </w:rPr>
      </w:pPr>
      <w:r w:rsidRPr="00083A54">
        <w:rPr>
          <w:rFonts w:ascii="Cambria" w:hAnsi="Cambria"/>
        </w:rPr>
        <w:t>Carbonate salts are genera</w:t>
      </w:r>
      <w:r w:rsidR="00BD23C3" w:rsidRPr="00083A54">
        <w:rPr>
          <w:rFonts w:ascii="Cambria" w:hAnsi="Cambria"/>
        </w:rPr>
        <w:t>l</w:t>
      </w:r>
      <w:r w:rsidRPr="00083A54">
        <w:rPr>
          <w:rFonts w:ascii="Cambria" w:hAnsi="Cambria"/>
        </w:rPr>
        <w:t>l</w:t>
      </w:r>
      <w:r w:rsidR="00BD23C3" w:rsidRPr="00083A54">
        <w:rPr>
          <w:rFonts w:ascii="Cambria" w:hAnsi="Cambria"/>
        </w:rPr>
        <w:t>y</w:t>
      </w:r>
      <w:r w:rsidR="00CB03BC" w:rsidRPr="00083A54">
        <w:rPr>
          <w:rFonts w:ascii="Cambria" w:hAnsi="Cambria"/>
        </w:rPr>
        <w:t xml:space="preserve"> insoluble except in the presence of</w:t>
      </w:r>
      <w:r w:rsidR="00AE0FE3" w:rsidRPr="00083A54">
        <w:rPr>
          <w:rFonts w:ascii="Cambria" w:hAnsi="Cambria"/>
        </w:rPr>
        <w:t xml:space="preserve"> Group 1 and ammonium cations. </w:t>
      </w:r>
      <w:ins w:id="78" w:author="Neal Abrams" w:date="2015-07-22T11:58:00Z">
        <w:r w:rsidR="003714CC">
          <w:rPr>
            <w:rFonts w:ascii="Cambria" w:hAnsi="Cambria"/>
          </w:rPr>
          <w:t>Add a few drops of calcium chloride, CaCl</w:t>
        </w:r>
        <w:bookmarkStart w:id="79" w:name="_GoBack"/>
        <w:r w:rsidR="003714CC" w:rsidRPr="002C40A1">
          <w:rPr>
            <w:rFonts w:ascii="Cambria" w:hAnsi="Cambria"/>
            <w:vertAlign w:val="subscript"/>
          </w:rPr>
          <w:t>2</w:t>
        </w:r>
        <w:bookmarkEnd w:id="79"/>
        <w:r w:rsidR="003714CC">
          <w:rPr>
            <w:rFonts w:ascii="Cambria" w:hAnsi="Cambria"/>
          </w:rPr>
          <w:t>, to the carbonate-</w:t>
        </w:r>
      </w:ins>
      <w:ins w:id="80" w:author="Neal Abrams" w:date="2015-07-22T11:59:00Z">
        <w:r w:rsidR="003714CC">
          <w:rPr>
            <w:rFonts w:ascii="Cambria" w:hAnsi="Cambria"/>
          </w:rPr>
          <w:t>c</w:t>
        </w:r>
      </w:ins>
      <w:ins w:id="81" w:author="Neal Abrams" w:date="2015-07-22T11:58:00Z">
        <w:r w:rsidR="003714CC">
          <w:rPr>
            <w:rFonts w:ascii="Cambria" w:hAnsi="Cambria"/>
          </w:rPr>
          <w:t xml:space="preserve">ontaining solution. </w:t>
        </w:r>
      </w:ins>
      <w:r w:rsidR="00AE0FE3" w:rsidRPr="00083A54">
        <w:rPr>
          <w:rFonts w:ascii="Cambria" w:hAnsi="Cambria"/>
        </w:rPr>
        <w:t xml:space="preserve">In </w:t>
      </w:r>
      <w:ins w:id="82" w:author="Neal Abrams" w:date="2015-07-22T12:02:00Z">
        <w:r w:rsidR="003714CC">
          <w:rPr>
            <w:rFonts w:ascii="Cambria" w:hAnsi="Cambria"/>
          </w:rPr>
          <w:t xml:space="preserve">solutions with </w:t>
        </w:r>
      </w:ins>
      <w:r w:rsidR="00AE0FE3" w:rsidRPr="00083A54">
        <w:rPr>
          <w:rFonts w:ascii="Cambria" w:hAnsi="Cambria"/>
        </w:rPr>
        <w:t>high</w:t>
      </w:r>
      <w:ins w:id="83" w:author="Neal Abrams" w:date="2015-07-22T12:01:00Z">
        <w:r w:rsidR="003714CC">
          <w:rPr>
            <w:rFonts w:ascii="Cambria" w:hAnsi="Cambria"/>
          </w:rPr>
          <w:t xml:space="preserve"> carbonate</w:t>
        </w:r>
      </w:ins>
      <w:r w:rsidR="00AE0FE3" w:rsidRPr="00083A54">
        <w:rPr>
          <w:rFonts w:ascii="Cambria" w:hAnsi="Cambria"/>
        </w:rPr>
        <w:t xml:space="preserve"> concentrations, </w:t>
      </w:r>
      <w:del w:id="84" w:author="Neal Abrams" w:date="2015-07-22T12:01:00Z">
        <w:r w:rsidR="00AE0FE3" w:rsidRPr="00083A54" w:rsidDel="003714CC">
          <w:rPr>
            <w:rFonts w:ascii="Cambria" w:hAnsi="Cambria"/>
          </w:rPr>
          <w:delText>c</w:delText>
        </w:r>
        <w:r w:rsidR="00CB03BC" w:rsidRPr="00083A54" w:rsidDel="003714CC">
          <w:rPr>
            <w:rFonts w:ascii="Cambria" w:hAnsi="Cambria"/>
          </w:rPr>
          <w:delText xml:space="preserve">arbonate is added to another solution containing calcium ions and </w:delText>
        </w:r>
      </w:del>
      <w:r w:rsidR="00CB03BC" w:rsidRPr="00083A54">
        <w:rPr>
          <w:rFonts w:ascii="Cambria" w:hAnsi="Cambria"/>
        </w:rPr>
        <w:t>a white precipitate</w:t>
      </w:r>
      <w:ins w:id="85" w:author="Neal Abrams" w:date="2015-07-22T12:01:00Z">
        <w:r w:rsidR="003714CC">
          <w:rPr>
            <w:rFonts w:ascii="Cambria" w:hAnsi="Cambria"/>
          </w:rPr>
          <w:t xml:space="preserve"> forms and</w:t>
        </w:r>
      </w:ins>
      <w:r w:rsidR="00CB03BC" w:rsidRPr="00083A54">
        <w:rPr>
          <w:rFonts w:ascii="Cambria" w:hAnsi="Cambria"/>
        </w:rPr>
        <w:t xml:space="preserve"> indicates the </w:t>
      </w:r>
      <w:ins w:id="86" w:author="Neal Abrams" w:date="2015-07-22T12:02:00Z">
        <w:r w:rsidR="003714CC">
          <w:rPr>
            <w:rFonts w:ascii="Cambria" w:hAnsi="Cambria"/>
          </w:rPr>
          <w:t xml:space="preserve">possible </w:t>
        </w:r>
      </w:ins>
      <w:r w:rsidR="00CB03BC" w:rsidRPr="00083A54">
        <w:rPr>
          <w:rFonts w:ascii="Cambria" w:hAnsi="Cambria"/>
        </w:rPr>
        <w:t>formation of calcium phosphate, CaCO</w:t>
      </w:r>
      <w:r w:rsidR="00CB03BC" w:rsidRPr="00083A54">
        <w:rPr>
          <w:rFonts w:ascii="Cambria" w:hAnsi="Cambria"/>
          <w:vertAlign w:val="subscript"/>
        </w:rPr>
        <w:t>3</w:t>
      </w:r>
      <w:r w:rsidR="00CB03BC" w:rsidRPr="00083A54">
        <w:rPr>
          <w:rFonts w:ascii="Cambria" w:hAnsi="Cambria"/>
        </w:rPr>
        <w:t>. The reaction has many interferences, including other anions like phosphate</w:t>
      </w:r>
      <w:r w:rsidRPr="00083A54">
        <w:rPr>
          <w:rFonts w:ascii="Cambria" w:hAnsi="Cambria"/>
        </w:rPr>
        <w:t>.</w:t>
      </w:r>
    </w:p>
    <w:p w14:paraId="45C13B0F" w14:textId="4AFDCF7F" w:rsidR="007B63C1" w:rsidRPr="00083A54" w:rsidRDefault="007B63C1" w:rsidP="007B63C1">
      <w:pPr>
        <w:jc w:val="center"/>
        <w:rPr>
          <w:rFonts w:ascii="Cambria" w:hAnsi="Cambria"/>
        </w:rPr>
      </w:pPr>
      <w:r w:rsidRPr="00083A54">
        <w:rPr>
          <w:rFonts w:ascii="Cambria" w:hAnsi="Cambria"/>
        </w:rPr>
        <w:t>3</w:t>
      </w:r>
      <w:ins w:id="87" w:author="JoVE JoVE" w:date="2015-07-17T11:01:00Z">
        <w:r w:rsidR="00014D44">
          <w:rPr>
            <w:rFonts w:ascii="Cambria" w:hAnsi="Cambria"/>
          </w:rPr>
          <w:t xml:space="preserve"> </w:t>
        </w:r>
      </w:ins>
      <w:r w:rsidRPr="00083A54">
        <w:rPr>
          <w:rFonts w:ascii="Cambria" w:hAnsi="Cambria"/>
        </w:rPr>
        <w:t>Ca</w:t>
      </w:r>
      <w:r w:rsidRPr="00083A54">
        <w:rPr>
          <w:rFonts w:ascii="Cambria" w:hAnsi="Cambria"/>
          <w:vertAlign w:val="superscript"/>
        </w:rPr>
        <w:t>2+</w:t>
      </w:r>
      <w:r w:rsidRPr="00083A54">
        <w:rPr>
          <w:rFonts w:ascii="Cambria" w:hAnsi="Cambria"/>
          <w:i/>
        </w:rPr>
        <w:t>(aq)</w:t>
      </w:r>
      <w:r w:rsidRPr="00083A54">
        <w:rPr>
          <w:rFonts w:ascii="Cambria" w:hAnsi="Cambria"/>
        </w:rPr>
        <w:t xml:space="preserve"> + CO</w:t>
      </w:r>
      <w:r w:rsidRPr="00083A54">
        <w:rPr>
          <w:rFonts w:ascii="Cambria" w:hAnsi="Cambria"/>
          <w:vertAlign w:val="subscript"/>
        </w:rPr>
        <w:t>3</w:t>
      </w:r>
      <w:r w:rsidRPr="00083A54">
        <w:rPr>
          <w:rFonts w:ascii="Cambria" w:hAnsi="Cambria"/>
          <w:vertAlign w:val="superscript"/>
        </w:rPr>
        <w:t>2-</w:t>
      </w:r>
      <w:r w:rsidRPr="00083A54">
        <w:rPr>
          <w:rFonts w:ascii="Cambria" w:hAnsi="Cambria"/>
          <w:i/>
        </w:rPr>
        <w:t>(aq)</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w:t>
      </w:r>
      <w:r w:rsidRPr="00083A54">
        <w:rPr>
          <w:rFonts w:ascii="Cambria" w:hAnsi="Cambria"/>
          <w:b/>
        </w:rPr>
        <w:t>CaCO</w:t>
      </w:r>
      <w:r w:rsidRPr="00083A54">
        <w:rPr>
          <w:rFonts w:ascii="Cambria" w:hAnsi="Cambria"/>
          <w:b/>
          <w:vertAlign w:val="subscript"/>
        </w:rPr>
        <w:t>3</w:t>
      </w:r>
      <w:r w:rsidRPr="00083A54">
        <w:rPr>
          <w:rFonts w:ascii="Cambria" w:hAnsi="Cambria"/>
          <w:b/>
          <w:i/>
        </w:rPr>
        <w:t>(s)</w:t>
      </w:r>
    </w:p>
    <w:p w14:paraId="0BC012C2" w14:textId="77777777" w:rsidR="007B63C1" w:rsidRPr="00083A54" w:rsidRDefault="007B63C1" w:rsidP="007B63C1">
      <w:pPr>
        <w:rPr>
          <w:rFonts w:ascii="Cambria" w:hAnsi="Cambria"/>
        </w:rPr>
      </w:pPr>
    </w:p>
    <w:p w14:paraId="7B823DF8" w14:textId="37E077FF" w:rsidR="0050728D" w:rsidRPr="00083A54" w:rsidRDefault="00E6095F" w:rsidP="0050728D">
      <w:pPr>
        <w:pStyle w:val="ListParagraph"/>
        <w:numPr>
          <w:ilvl w:val="3"/>
          <w:numId w:val="19"/>
        </w:numPr>
        <w:rPr>
          <w:rFonts w:ascii="Cambria" w:hAnsi="Cambria"/>
        </w:rPr>
      </w:pPr>
      <w:ins w:id="88" w:author="Neal Abrams" w:date="2015-07-22T12:15:00Z">
        <w:r>
          <w:rPr>
            <w:rFonts w:ascii="Cambria" w:hAnsi="Cambria"/>
          </w:rPr>
          <w:t>Add H</w:t>
        </w:r>
        <w:r w:rsidRPr="00971BD6">
          <w:rPr>
            <w:rFonts w:ascii="Cambria" w:hAnsi="Cambria"/>
            <w:vertAlign w:val="superscript"/>
          </w:rPr>
          <w:t>+</w:t>
        </w:r>
        <w:r>
          <w:rPr>
            <w:rFonts w:ascii="Cambria" w:hAnsi="Cambria"/>
          </w:rPr>
          <w:t xml:space="preserve"> (acid) to a solution containing carbonate, CO</w:t>
        </w:r>
        <w:r w:rsidRPr="00971BD6">
          <w:rPr>
            <w:rFonts w:ascii="Cambria" w:hAnsi="Cambria"/>
            <w:vertAlign w:val="subscript"/>
          </w:rPr>
          <w:t>3</w:t>
        </w:r>
        <w:r w:rsidRPr="00971BD6">
          <w:rPr>
            <w:rFonts w:ascii="Cambria" w:hAnsi="Cambria"/>
            <w:vertAlign w:val="superscript"/>
          </w:rPr>
          <w:t>2-</w:t>
        </w:r>
        <w:r>
          <w:rPr>
            <w:rFonts w:ascii="Cambria" w:hAnsi="Cambria"/>
          </w:rPr>
          <w:t>.</w:t>
        </w:r>
        <w:r w:rsidRPr="00E6095F">
          <w:rPr>
            <w:rFonts w:ascii="Cambria" w:hAnsi="Cambria"/>
          </w:rPr>
          <w:t xml:space="preserve"> </w:t>
        </w:r>
      </w:ins>
      <w:moveToRangeStart w:id="89" w:author="Neal Abrams" w:date="2015-07-22T12:15:00Z" w:name="move299186672"/>
      <w:moveTo w:id="90" w:author="Neal Abrams" w:date="2015-07-22T12:15:00Z">
        <w:r w:rsidRPr="00083A54">
          <w:rPr>
            <w:rFonts w:ascii="Cambria" w:hAnsi="Cambria"/>
          </w:rPr>
          <w:t>The formation of bubbles indicates presence of CO</w:t>
        </w:r>
        <w:r w:rsidRPr="00083A54">
          <w:rPr>
            <w:rFonts w:ascii="Cambria" w:hAnsi="Cambria"/>
            <w:vertAlign w:val="subscript"/>
          </w:rPr>
          <w:t>2</w:t>
        </w:r>
        <w:r w:rsidRPr="00083A54">
          <w:rPr>
            <w:rFonts w:ascii="Cambria" w:hAnsi="Cambria"/>
          </w:rPr>
          <w:t>, signifying CO</w:t>
        </w:r>
        <w:r w:rsidRPr="00083A54">
          <w:rPr>
            <w:rFonts w:ascii="Cambria" w:hAnsi="Cambria"/>
            <w:vertAlign w:val="subscript"/>
          </w:rPr>
          <w:t>3</w:t>
        </w:r>
        <w:r w:rsidRPr="00083A54">
          <w:rPr>
            <w:rFonts w:ascii="Cambria" w:hAnsi="Cambria"/>
            <w:vertAlign w:val="superscript"/>
          </w:rPr>
          <w:t>2-</w:t>
        </w:r>
        <w:r w:rsidRPr="00083A54">
          <w:rPr>
            <w:rFonts w:ascii="Cambria" w:hAnsi="Cambria"/>
          </w:rPr>
          <w:t xml:space="preserve"> as a reactant.</w:t>
        </w:r>
      </w:moveTo>
      <w:moveToRangeEnd w:id="89"/>
      <w:ins w:id="91" w:author="Neal Abrams" w:date="2015-07-22T12:15:00Z">
        <w:r>
          <w:rPr>
            <w:rFonts w:ascii="Cambria" w:hAnsi="Cambria"/>
          </w:rPr>
          <w:t xml:space="preserve"> </w:t>
        </w:r>
      </w:ins>
      <w:r w:rsidR="00CB03BC" w:rsidRPr="00083A54">
        <w:rPr>
          <w:rFonts w:ascii="Cambria" w:hAnsi="Cambria"/>
        </w:rPr>
        <w:t>Carbonate ion behaves a</w:t>
      </w:r>
      <w:r w:rsidR="00AE0FE3" w:rsidRPr="00083A54">
        <w:rPr>
          <w:rFonts w:ascii="Cambria" w:hAnsi="Cambria"/>
        </w:rPr>
        <w:t>s a</w:t>
      </w:r>
      <w:r w:rsidR="00CB03BC" w:rsidRPr="00083A54">
        <w:rPr>
          <w:rFonts w:ascii="Cambria" w:hAnsi="Cambria"/>
        </w:rPr>
        <w:t xml:space="preserve"> base in the presence of strong acid to form carbon dioxide gas and water. </w:t>
      </w:r>
      <w:moveFromRangeStart w:id="92" w:author="Neal Abrams" w:date="2015-07-22T12:15:00Z" w:name="move299186672"/>
      <w:moveFrom w:id="93" w:author="Neal Abrams" w:date="2015-07-22T12:15:00Z">
        <w:r w:rsidR="00CB03BC" w:rsidRPr="00083A54" w:rsidDel="00E6095F">
          <w:rPr>
            <w:rFonts w:ascii="Cambria" w:hAnsi="Cambria"/>
          </w:rPr>
          <w:t>The formation of bubbles indicates presence of CO</w:t>
        </w:r>
        <w:r w:rsidR="00CB03BC" w:rsidRPr="00083A54" w:rsidDel="00E6095F">
          <w:rPr>
            <w:rFonts w:ascii="Cambria" w:hAnsi="Cambria"/>
            <w:vertAlign w:val="subscript"/>
          </w:rPr>
          <w:t>2</w:t>
        </w:r>
        <w:r w:rsidR="0075218B" w:rsidRPr="00083A54" w:rsidDel="00E6095F">
          <w:rPr>
            <w:rFonts w:ascii="Cambria" w:hAnsi="Cambria"/>
          </w:rPr>
          <w:t>, signifying CO</w:t>
        </w:r>
        <w:r w:rsidR="0075218B" w:rsidRPr="00083A54" w:rsidDel="00E6095F">
          <w:rPr>
            <w:rFonts w:ascii="Cambria" w:hAnsi="Cambria"/>
            <w:vertAlign w:val="subscript"/>
          </w:rPr>
          <w:t>3</w:t>
        </w:r>
        <w:r w:rsidR="0075218B" w:rsidRPr="00083A54" w:rsidDel="00E6095F">
          <w:rPr>
            <w:rFonts w:ascii="Cambria" w:hAnsi="Cambria"/>
            <w:vertAlign w:val="superscript"/>
          </w:rPr>
          <w:t>2-</w:t>
        </w:r>
        <w:r w:rsidR="0075218B" w:rsidRPr="00083A54" w:rsidDel="00E6095F">
          <w:rPr>
            <w:rFonts w:ascii="Cambria" w:hAnsi="Cambria"/>
          </w:rPr>
          <w:t xml:space="preserve"> as a reactant.</w:t>
        </w:r>
      </w:moveFrom>
      <w:moveFromRangeEnd w:id="92"/>
    </w:p>
    <w:p w14:paraId="31C8B154" w14:textId="0E09A2E3" w:rsidR="00CB03BC" w:rsidRPr="00083A54" w:rsidRDefault="00CB03BC" w:rsidP="00CB03BC">
      <w:pPr>
        <w:ind w:left="1944"/>
        <w:jc w:val="center"/>
        <w:rPr>
          <w:rFonts w:ascii="Cambria" w:hAnsi="Cambria"/>
        </w:rPr>
      </w:pPr>
      <w:r w:rsidRPr="00083A54">
        <w:rPr>
          <w:rFonts w:ascii="Cambria" w:hAnsi="Cambria"/>
        </w:rPr>
        <w:t>CO</w:t>
      </w:r>
      <w:r w:rsidRPr="00083A54">
        <w:rPr>
          <w:rFonts w:ascii="Cambria" w:hAnsi="Cambria"/>
          <w:vertAlign w:val="subscript"/>
        </w:rPr>
        <w:t>3</w:t>
      </w:r>
      <w:r w:rsidRPr="00083A54">
        <w:rPr>
          <w:rFonts w:ascii="Cambria" w:hAnsi="Cambria"/>
          <w:vertAlign w:val="superscript"/>
        </w:rPr>
        <w:t>2-</w:t>
      </w:r>
      <w:r w:rsidR="007B63C1" w:rsidRPr="00083A54">
        <w:rPr>
          <w:rFonts w:ascii="Cambria" w:hAnsi="Cambria"/>
          <w:i/>
        </w:rPr>
        <w:t>(aq)</w:t>
      </w:r>
      <w:r w:rsidRPr="00083A54">
        <w:rPr>
          <w:rFonts w:ascii="Cambria" w:hAnsi="Cambria"/>
        </w:rPr>
        <w:t xml:space="preserve"> + H</w:t>
      </w:r>
      <w:r w:rsidRPr="00083A54">
        <w:rPr>
          <w:rFonts w:ascii="Cambria" w:hAnsi="Cambria"/>
          <w:vertAlign w:val="superscript"/>
        </w:rPr>
        <w:t>+</w:t>
      </w:r>
      <w:r w:rsidR="007B63C1" w:rsidRPr="00083A54">
        <w:rPr>
          <w:rFonts w:ascii="Cambria" w:hAnsi="Cambria"/>
          <w:i/>
        </w:rPr>
        <w:t>(aq)</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CO</w:t>
      </w:r>
      <w:r w:rsidRPr="00083A54">
        <w:rPr>
          <w:rFonts w:ascii="Cambria" w:hAnsi="Cambria"/>
          <w:vertAlign w:val="subscript"/>
        </w:rPr>
        <w:t>2</w:t>
      </w:r>
      <w:r w:rsidR="007B63C1" w:rsidRPr="00083A54">
        <w:rPr>
          <w:rFonts w:ascii="Cambria" w:hAnsi="Cambria"/>
          <w:i/>
        </w:rPr>
        <w:t>(g)</w:t>
      </w:r>
      <w:r w:rsidRPr="00083A54">
        <w:rPr>
          <w:rFonts w:ascii="Cambria" w:hAnsi="Cambria"/>
        </w:rPr>
        <w:t xml:space="preserve"> + H</w:t>
      </w:r>
      <w:r w:rsidRPr="00083A54">
        <w:rPr>
          <w:rFonts w:ascii="Cambria" w:hAnsi="Cambria"/>
          <w:vertAlign w:val="subscript"/>
        </w:rPr>
        <w:t>2</w:t>
      </w:r>
      <w:r w:rsidRPr="00083A54">
        <w:rPr>
          <w:rFonts w:ascii="Cambria" w:hAnsi="Cambria"/>
        </w:rPr>
        <w:t>O</w:t>
      </w:r>
      <w:r w:rsidR="007B63C1" w:rsidRPr="00083A54">
        <w:rPr>
          <w:rFonts w:ascii="Cambria" w:hAnsi="Cambria"/>
          <w:i/>
        </w:rPr>
        <w:t>(l)</w:t>
      </w:r>
      <w:r w:rsidR="00D2060E" w:rsidRPr="00083A54">
        <w:rPr>
          <w:rFonts w:ascii="Cambria" w:hAnsi="Cambria"/>
          <w:i/>
        </w:rPr>
        <w:br/>
      </w:r>
    </w:p>
    <w:p w14:paraId="05FA43ED" w14:textId="7D15837F" w:rsidR="00CB03BC" w:rsidRPr="00083A54" w:rsidRDefault="00CB03BC" w:rsidP="00CB03BC">
      <w:pPr>
        <w:pStyle w:val="ListParagraph"/>
        <w:numPr>
          <w:ilvl w:val="2"/>
          <w:numId w:val="19"/>
        </w:numPr>
        <w:rPr>
          <w:rFonts w:ascii="Cambria" w:hAnsi="Cambria"/>
        </w:rPr>
      </w:pPr>
      <w:r w:rsidRPr="00083A54">
        <w:rPr>
          <w:rFonts w:ascii="Cambria" w:hAnsi="Cambria"/>
        </w:rPr>
        <w:t>Chloride</w:t>
      </w:r>
      <w:r w:rsidR="00BD23C3" w:rsidRPr="00083A54">
        <w:rPr>
          <w:rFonts w:ascii="Cambria" w:hAnsi="Cambria"/>
        </w:rPr>
        <w:br/>
      </w:r>
    </w:p>
    <w:p w14:paraId="4E1E6C56" w14:textId="5B1D6160" w:rsidR="00CB03BC" w:rsidRPr="00083A54" w:rsidRDefault="00AE0FE3" w:rsidP="00CB03BC">
      <w:pPr>
        <w:pStyle w:val="ListParagraph"/>
        <w:numPr>
          <w:ilvl w:val="3"/>
          <w:numId w:val="19"/>
        </w:numPr>
        <w:rPr>
          <w:rFonts w:ascii="Cambria" w:hAnsi="Cambria"/>
        </w:rPr>
      </w:pPr>
      <w:r w:rsidRPr="00083A54">
        <w:rPr>
          <w:rFonts w:ascii="Cambria" w:hAnsi="Cambria"/>
        </w:rPr>
        <w:t>A</w:t>
      </w:r>
      <w:r w:rsidR="00BD23C3" w:rsidRPr="00083A54">
        <w:rPr>
          <w:rFonts w:ascii="Cambria" w:hAnsi="Cambria"/>
        </w:rPr>
        <w:t xml:space="preserve">dd </w:t>
      </w:r>
      <w:del w:id="94" w:author="Neal Abrams" w:date="2015-07-22T12:16:00Z">
        <w:r w:rsidR="00BD23C3" w:rsidRPr="00083A54" w:rsidDel="00E6095F">
          <w:rPr>
            <w:rFonts w:ascii="Cambria" w:hAnsi="Cambria"/>
          </w:rPr>
          <w:delText>a</w:delText>
        </w:r>
        <w:r w:rsidRPr="00083A54" w:rsidDel="00E6095F">
          <w:rPr>
            <w:rFonts w:ascii="Cambria" w:hAnsi="Cambria"/>
          </w:rPr>
          <w:delText xml:space="preserve"> solution of </w:delText>
        </w:r>
      </w:del>
      <w:r w:rsidRPr="00083A54">
        <w:rPr>
          <w:rFonts w:ascii="Cambria" w:hAnsi="Cambria"/>
        </w:rPr>
        <w:t xml:space="preserve">silver nitrate </w:t>
      </w:r>
      <w:r w:rsidR="007B63C1" w:rsidRPr="00083A54">
        <w:rPr>
          <w:rFonts w:ascii="Cambria" w:hAnsi="Cambria"/>
        </w:rPr>
        <w:t>to a chloride-containing solution. The formation of a white precipitate indicates the formation of AgCl</w:t>
      </w:r>
      <w:r w:rsidR="007B63C1" w:rsidRPr="00083A54">
        <w:rPr>
          <w:rFonts w:ascii="Cambria" w:hAnsi="Cambria"/>
          <w:i/>
        </w:rPr>
        <w:t>(s)</w:t>
      </w:r>
      <w:r w:rsidR="007B63C1" w:rsidRPr="00083A54">
        <w:rPr>
          <w:rFonts w:ascii="Cambria" w:hAnsi="Cambria"/>
        </w:rPr>
        <w:t>:</w:t>
      </w:r>
    </w:p>
    <w:p w14:paraId="0B8553E9" w14:textId="2D63BFC6" w:rsidR="007B63C1" w:rsidRPr="00083A54" w:rsidRDefault="007B63C1" w:rsidP="007B63C1">
      <w:pPr>
        <w:jc w:val="center"/>
        <w:rPr>
          <w:rFonts w:ascii="Cambria" w:hAnsi="Cambria"/>
        </w:rPr>
      </w:pPr>
      <w:r w:rsidRPr="00083A54">
        <w:rPr>
          <w:rFonts w:ascii="Cambria" w:hAnsi="Cambria"/>
        </w:rPr>
        <w:t>Ag</w:t>
      </w:r>
      <w:r w:rsidRPr="00083A54">
        <w:rPr>
          <w:rFonts w:ascii="Cambria" w:hAnsi="Cambria"/>
          <w:vertAlign w:val="superscript"/>
        </w:rPr>
        <w:t>+</w:t>
      </w:r>
      <w:r w:rsidRPr="00083A54">
        <w:rPr>
          <w:rFonts w:ascii="Cambria" w:hAnsi="Cambria"/>
          <w:i/>
        </w:rPr>
        <w:t>(aq)</w:t>
      </w:r>
      <w:r w:rsidRPr="00083A54">
        <w:rPr>
          <w:rFonts w:ascii="Cambria" w:hAnsi="Cambria"/>
        </w:rPr>
        <w:t xml:space="preserve"> + Cl</w:t>
      </w:r>
      <w:r w:rsidRPr="00083A54">
        <w:rPr>
          <w:rFonts w:ascii="Cambria" w:hAnsi="Cambria"/>
          <w:vertAlign w:val="superscript"/>
        </w:rPr>
        <w:t>-</w:t>
      </w:r>
      <w:r w:rsidRPr="00083A54">
        <w:rPr>
          <w:rFonts w:ascii="Cambria" w:hAnsi="Cambria"/>
          <w:i/>
        </w:rPr>
        <w:t>(aq)</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AgCl</w:t>
      </w:r>
      <w:r w:rsidRPr="00083A54">
        <w:rPr>
          <w:rFonts w:ascii="Cambria" w:hAnsi="Cambria"/>
          <w:i/>
        </w:rPr>
        <w:t>(s)</w:t>
      </w:r>
    </w:p>
    <w:p w14:paraId="4C7B0A89" w14:textId="3F4470DA" w:rsidR="007B63C1" w:rsidRPr="00083A54" w:rsidRDefault="007B63C1" w:rsidP="007B63C1">
      <w:pPr>
        <w:pStyle w:val="ListParagraph"/>
        <w:numPr>
          <w:ilvl w:val="2"/>
          <w:numId w:val="19"/>
        </w:numPr>
        <w:rPr>
          <w:rFonts w:ascii="Cambria" w:hAnsi="Cambria"/>
        </w:rPr>
      </w:pPr>
      <w:r w:rsidRPr="00083A54">
        <w:rPr>
          <w:rFonts w:ascii="Cambria" w:hAnsi="Cambria"/>
        </w:rPr>
        <w:t>Sulfide</w:t>
      </w:r>
      <w:r w:rsidR="00BD23C3" w:rsidRPr="00083A54">
        <w:rPr>
          <w:rFonts w:ascii="Cambria" w:hAnsi="Cambria"/>
        </w:rPr>
        <w:br/>
      </w:r>
    </w:p>
    <w:p w14:paraId="21B91E64" w14:textId="68EF21A6" w:rsidR="00B00679" w:rsidRPr="00083A54" w:rsidRDefault="00E6095F" w:rsidP="007B63C1">
      <w:pPr>
        <w:pStyle w:val="ListParagraph"/>
        <w:numPr>
          <w:ilvl w:val="3"/>
          <w:numId w:val="19"/>
        </w:numPr>
        <w:rPr>
          <w:rFonts w:ascii="Cambria" w:hAnsi="Cambria"/>
        </w:rPr>
      </w:pPr>
      <w:ins w:id="95" w:author="Neal Abrams" w:date="2015-07-22T12:16:00Z">
        <w:r>
          <w:rPr>
            <w:rFonts w:ascii="Cambria" w:hAnsi="Cambria"/>
          </w:rPr>
          <w:t xml:space="preserve">Add a copper chloride solution to a solution containing sulfide. </w:t>
        </w:r>
      </w:ins>
      <w:ins w:id="96" w:author="Neal Abrams" w:date="2015-07-22T12:19:00Z">
        <w:r w:rsidR="005434F1">
          <w:rPr>
            <w:rFonts w:ascii="Cambria" w:hAnsi="Cambria"/>
          </w:rPr>
          <w:t>The formation of a black precipitate indicates the formation of copper sulfide, CuS. In general, s</w:t>
        </w:r>
      </w:ins>
      <w:del w:id="97" w:author="Neal Abrams" w:date="2015-07-22T12:19:00Z">
        <w:r w:rsidR="00B00679" w:rsidRPr="00083A54" w:rsidDel="005434F1">
          <w:rPr>
            <w:rFonts w:ascii="Cambria" w:hAnsi="Cambria"/>
          </w:rPr>
          <w:delText>S</w:delText>
        </w:r>
      </w:del>
      <w:r w:rsidR="00B00679" w:rsidRPr="00083A54">
        <w:rPr>
          <w:rFonts w:ascii="Cambria" w:hAnsi="Cambria"/>
        </w:rPr>
        <w:t>olutions containing sulfide ions, S</w:t>
      </w:r>
      <w:r w:rsidR="00B00679" w:rsidRPr="00083A54">
        <w:rPr>
          <w:rFonts w:ascii="Cambria" w:hAnsi="Cambria"/>
          <w:vertAlign w:val="superscript"/>
        </w:rPr>
        <w:t>2-</w:t>
      </w:r>
      <w:r w:rsidR="00B00679" w:rsidRPr="00083A54">
        <w:rPr>
          <w:rFonts w:ascii="Cambria" w:hAnsi="Cambria"/>
        </w:rPr>
        <w:t xml:space="preserve">, react with metal ions to yield an insoluble metal sulfide. </w:t>
      </w:r>
      <w:del w:id="98" w:author="Neal Abrams" w:date="2015-07-22T12:17:00Z">
        <w:r w:rsidR="00B00679" w:rsidRPr="00083A54" w:rsidDel="00E6095F">
          <w:rPr>
            <w:rFonts w:ascii="Cambria" w:hAnsi="Cambria"/>
          </w:rPr>
          <w:delText>Specifically, the reaction of S</w:delText>
        </w:r>
        <w:r w:rsidR="00B00679" w:rsidRPr="00083A54" w:rsidDel="00E6095F">
          <w:rPr>
            <w:rFonts w:ascii="Cambria" w:hAnsi="Cambria"/>
            <w:vertAlign w:val="superscript"/>
          </w:rPr>
          <w:delText>2-</w:delText>
        </w:r>
        <w:r w:rsidR="00B00679" w:rsidRPr="00083A54" w:rsidDel="00E6095F">
          <w:rPr>
            <w:rFonts w:ascii="Cambria" w:hAnsi="Cambria"/>
          </w:rPr>
          <w:delText xml:space="preserve"> with copper (II) is nearly quantitative (complete) and yields solid CuS:</w:delText>
        </w:r>
      </w:del>
      <w:r w:rsidR="00B00679" w:rsidRPr="00083A54">
        <w:rPr>
          <w:rFonts w:ascii="Cambria" w:hAnsi="Cambria"/>
        </w:rPr>
        <w:t xml:space="preserve"> </w:t>
      </w:r>
    </w:p>
    <w:p w14:paraId="1950BEE3" w14:textId="46DD0DDE" w:rsidR="00B00679" w:rsidRPr="00083A54" w:rsidRDefault="00B00679" w:rsidP="00B00679">
      <w:pPr>
        <w:ind w:left="1152"/>
        <w:jc w:val="center"/>
        <w:rPr>
          <w:rFonts w:ascii="Cambria" w:hAnsi="Cambria"/>
        </w:rPr>
      </w:pPr>
      <w:r w:rsidRPr="00083A54">
        <w:rPr>
          <w:rFonts w:ascii="Cambria" w:hAnsi="Cambria"/>
        </w:rPr>
        <w:t>S</w:t>
      </w:r>
      <w:r w:rsidRPr="00083A54">
        <w:rPr>
          <w:rFonts w:ascii="Cambria" w:hAnsi="Cambria"/>
          <w:vertAlign w:val="superscript"/>
        </w:rPr>
        <w:t>2-</w:t>
      </w:r>
      <w:r w:rsidRPr="00083A54">
        <w:rPr>
          <w:rFonts w:ascii="Cambria" w:hAnsi="Cambria"/>
        </w:rPr>
        <w:t xml:space="preserve"> + Cu</w:t>
      </w:r>
      <w:r w:rsidRPr="00083A54">
        <w:rPr>
          <w:rFonts w:ascii="Cambria" w:hAnsi="Cambria"/>
          <w:vertAlign w:val="superscript"/>
        </w:rPr>
        <w:t>2+</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CuS</w:t>
      </w:r>
      <w:r w:rsidRPr="00083A54">
        <w:rPr>
          <w:rFonts w:ascii="Cambria" w:hAnsi="Cambria"/>
          <w:i/>
        </w:rPr>
        <w:t>(s)</w:t>
      </w:r>
      <w:r w:rsidRPr="00083A54">
        <w:rPr>
          <w:rFonts w:ascii="Cambria" w:hAnsi="Cambria"/>
        </w:rPr>
        <w:t>.</w:t>
      </w:r>
    </w:p>
    <w:p w14:paraId="20E75846" w14:textId="3B8ECCDA" w:rsidR="007B63C1" w:rsidRPr="00083A54" w:rsidRDefault="00B00679" w:rsidP="00B00679">
      <w:pPr>
        <w:ind w:left="2160"/>
        <w:rPr>
          <w:rFonts w:ascii="Cambria" w:hAnsi="Cambria"/>
        </w:rPr>
      </w:pPr>
      <w:r w:rsidRPr="00083A54">
        <w:rPr>
          <w:rFonts w:ascii="Cambria" w:hAnsi="Cambria"/>
        </w:rPr>
        <w:t>The value of the solubility product, K</w:t>
      </w:r>
      <w:r w:rsidRPr="00083A54">
        <w:rPr>
          <w:rFonts w:ascii="Cambria" w:hAnsi="Cambria"/>
          <w:vertAlign w:val="subscript"/>
        </w:rPr>
        <w:t>sp</w:t>
      </w:r>
      <w:r w:rsidRPr="00083A54">
        <w:rPr>
          <w:rFonts w:ascii="Cambria" w:hAnsi="Cambria"/>
        </w:rPr>
        <w:t xml:space="preserve"> = 6.3 x 10</w:t>
      </w:r>
      <w:r w:rsidRPr="00083A54">
        <w:rPr>
          <w:rFonts w:ascii="Cambria" w:hAnsi="Cambria"/>
          <w:vertAlign w:val="superscript"/>
        </w:rPr>
        <w:t>-36</w:t>
      </w:r>
      <w:r w:rsidRPr="00083A54">
        <w:rPr>
          <w:rFonts w:ascii="Cambria" w:hAnsi="Cambria"/>
        </w:rPr>
        <w:t>, indicates the</w:t>
      </w:r>
      <w:r w:rsidR="0075218B" w:rsidRPr="00083A54">
        <w:rPr>
          <w:rFonts w:ascii="Cambria" w:hAnsi="Cambria"/>
        </w:rPr>
        <w:t xml:space="preserve"> high degree of</w:t>
      </w:r>
      <w:r w:rsidRPr="00083A54">
        <w:rPr>
          <w:rFonts w:ascii="Cambria" w:hAnsi="Cambria"/>
        </w:rPr>
        <w:t xml:space="preserve"> insolubility of the product.</w:t>
      </w:r>
    </w:p>
    <w:p w14:paraId="6AF4054B" w14:textId="77777777" w:rsidR="00B00679" w:rsidRPr="00083A54" w:rsidRDefault="00B00679" w:rsidP="00B00679">
      <w:pPr>
        <w:rPr>
          <w:rFonts w:ascii="Cambria" w:hAnsi="Cambria"/>
        </w:rPr>
      </w:pPr>
    </w:p>
    <w:p w14:paraId="3A39125C" w14:textId="0B7F9692" w:rsidR="00B00679" w:rsidRPr="00083A54" w:rsidRDefault="00B00679" w:rsidP="00B00679">
      <w:pPr>
        <w:pStyle w:val="ListParagraph"/>
        <w:numPr>
          <w:ilvl w:val="0"/>
          <w:numId w:val="19"/>
        </w:numPr>
        <w:rPr>
          <w:rFonts w:ascii="Cambria" w:hAnsi="Cambria"/>
        </w:rPr>
      </w:pPr>
      <w:r w:rsidRPr="00083A54">
        <w:rPr>
          <w:rFonts w:ascii="Cambria" w:hAnsi="Cambria"/>
        </w:rPr>
        <w:t xml:space="preserve">Cation </w:t>
      </w:r>
      <w:ins w:id="99" w:author="JoVE JoVE" w:date="2015-07-17T13:08:00Z">
        <w:r w:rsidR="005B5D89">
          <w:rPr>
            <w:rFonts w:ascii="Cambria" w:hAnsi="Cambria"/>
          </w:rPr>
          <w:t>A</w:t>
        </w:r>
      </w:ins>
      <w:del w:id="100" w:author="JoVE JoVE" w:date="2015-07-17T13:08:00Z">
        <w:r w:rsidRPr="00083A54" w:rsidDel="005B5D89">
          <w:rPr>
            <w:rFonts w:ascii="Cambria" w:hAnsi="Cambria"/>
          </w:rPr>
          <w:delText>a</w:delText>
        </w:r>
      </w:del>
      <w:r w:rsidRPr="00083A54">
        <w:rPr>
          <w:rFonts w:ascii="Cambria" w:hAnsi="Cambria"/>
        </w:rPr>
        <w:t>nalysis</w:t>
      </w:r>
      <w:r w:rsidR="00BD23C3" w:rsidRPr="00083A54">
        <w:rPr>
          <w:rFonts w:ascii="Cambria" w:hAnsi="Cambria"/>
        </w:rPr>
        <w:br/>
      </w:r>
    </w:p>
    <w:p w14:paraId="0EA24D46" w14:textId="7F48B15F" w:rsidR="00963A6D" w:rsidRPr="00083A54" w:rsidRDefault="00963A6D" w:rsidP="00963A6D">
      <w:pPr>
        <w:pStyle w:val="ListParagraph"/>
        <w:numPr>
          <w:ilvl w:val="1"/>
          <w:numId w:val="19"/>
        </w:numPr>
        <w:rPr>
          <w:rFonts w:ascii="Cambria" w:hAnsi="Cambria"/>
        </w:rPr>
      </w:pPr>
      <w:r w:rsidRPr="00083A54">
        <w:rPr>
          <w:rFonts w:ascii="Cambria" w:hAnsi="Cambria"/>
        </w:rPr>
        <w:t>All alkali metals (group 1) and some alkaline earth metals (group 2) are soluble except under specific conditions.</w:t>
      </w:r>
      <w:r w:rsidR="00BD23C3" w:rsidRPr="00083A54">
        <w:rPr>
          <w:rFonts w:ascii="Cambria" w:hAnsi="Cambria"/>
        </w:rPr>
        <w:br/>
      </w:r>
    </w:p>
    <w:p w14:paraId="209E3C43" w14:textId="1228AB30" w:rsidR="00A62558" w:rsidRPr="00083A54" w:rsidRDefault="00A62558" w:rsidP="00F72A83">
      <w:pPr>
        <w:pStyle w:val="ListParagraph"/>
        <w:numPr>
          <w:ilvl w:val="1"/>
          <w:numId w:val="19"/>
        </w:numPr>
        <w:rPr>
          <w:rFonts w:ascii="Cambria" w:hAnsi="Cambria"/>
        </w:rPr>
      </w:pPr>
      <w:r w:rsidRPr="00083A54">
        <w:rPr>
          <w:rFonts w:ascii="Cambria" w:hAnsi="Cambria"/>
        </w:rPr>
        <w:t>Nearly all</w:t>
      </w:r>
      <w:r w:rsidR="005D17BE" w:rsidRPr="00083A54">
        <w:rPr>
          <w:rFonts w:ascii="Cambria" w:hAnsi="Cambria"/>
        </w:rPr>
        <w:t xml:space="preserve"> Group 3-13</w:t>
      </w:r>
      <w:r w:rsidRPr="00083A54">
        <w:rPr>
          <w:rFonts w:ascii="Cambria" w:hAnsi="Cambria"/>
        </w:rPr>
        <w:t xml:space="preserve"> metals are considered in</w:t>
      </w:r>
      <w:r w:rsidR="005D17BE" w:rsidRPr="00083A54">
        <w:rPr>
          <w:rFonts w:ascii="Cambria" w:hAnsi="Cambria"/>
        </w:rPr>
        <w:t>soluble in the presence of sulf</w:t>
      </w:r>
      <w:r w:rsidRPr="00083A54">
        <w:rPr>
          <w:rFonts w:ascii="Cambria" w:hAnsi="Cambria"/>
        </w:rPr>
        <w:t>ide,</w:t>
      </w:r>
      <w:r w:rsidR="005D17BE" w:rsidRPr="00083A54">
        <w:rPr>
          <w:rFonts w:ascii="Cambria" w:hAnsi="Cambria"/>
        </w:rPr>
        <w:t xml:space="preserve"> carbonate, phosphate, and hydroxide.</w:t>
      </w:r>
      <w:ins w:id="101" w:author="Neal Abrams" w:date="2015-07-22T14:09:00Z">
        <w:r w:rsidR="00F00D1C">
          <w:rPr>
            <w:rFonts w:ascii="Cambria" w:hAnsi="Cambria"/>
          </w:rPr>
          <w:t xml:space="preserve"> The color and type of precipitate will vary.</w:t>
        </w:r>
      </w:ins>
      <w:r w:rsidR="00BD23C3" w:rsidRPr="00083A54">
        <w:rPr>
          <w:rFonts w:ascii="Cambria" w:hAnsi="Cambria"/>
        </w:rPr>
        <w:br/>
      </w:r>
    </w:p>
    <w:p w14:paraId="05274EB3" w14:textId="5BAB3ACA" w:rsidR="00F72A83" w:rsidRPr="00083A54" w:rsidRDefault="00F00D1C" w:rsidP="00F72A83">
      <w:pPr>
        <w:pStyle w:val="ListParagraph"/>
        <w:numPr>
          <w:ilvl w:val="2"/>
          <w:numId w:val="19"/>
        </w:numPr>
        <w:rPr>
          <w:rFonts w:ascii="Cambria" w:hAnsi="Cambria"/>
        </w:rPr>
      </w:pPr>
      <w:ins w:id="102" w:author="Neal Abrams" w:date="2015-07-22T14:09:00Z">
        <w:r>
          <w:rPr>
            <w:rFonts w:ascii="Cambria" w:hAnsi="Cambria"/>
          </w:rPr>
          <w:t xml:space="preserve">Place a </w:t>
        </w:r>
      </w:ins>
      <w:ins w:id="103" w:author="Neal Abrams" w:date="2015-07-22T14:10:00Z">
        <w:r w:rsidR="00971BD6">
          <w:rPr>
            <w:rFonts w:ascii="Cambria" w:hAnsi="Cambria"/>
          </w:rPr>
          <w:t>chromium</w:t>
        </w:r>
      </w:ins>
      <w:del w:id="104" w:author="Neal Abrams" w:date="2015-07-22T14:09:00Z">
        <w:r w:rsidR="00F72A83" w:rsidRPr="00083A54" w:rsidDel="00F00D1C">
          <w:rPr>
            <w:rFonts w:ascii="Cambria" w:hAnsi="Cambria"/>
          </w:rPr>
          <w:delText xml:space="preserve">Any </w:delText>
        </w:r>
      </w:del>
      <w:del w:id="105" w:author="Neal Abrams" w:date="2015-07-22T14:10:00Z">
        <w:r w:rsidR="00F72A83" w:rsidRPr="00083A54" w:rsidDel="00971BD6">
          <w:rPr>
            <w:rFonts w:ascii="Cambria" w:hAnsi="Cambria"/>
          </w:rPr>
          <w:delText>metal</w:delText>
        </w:r>
      </w:del>
      <w:r w:rsidR="00F72A83" w:rsidRPr="00083A54">
        <w:rPr>
          <w:rFonts w:ascii="Cambria" w:hAnsi="Cambria"/>
        </w:rPr>
        <w:t xml:space="preserve"> solution </w:t>
      </w:r>
      <w:del w:id="106" w:author="Neal Abrams" w:date="2015-07-22T14:10:00Z">
        <w:r w:rsidR="00F72A83" w:rsidRPr="00083A54" w:rsidDel="00971BD6">
          <w:rPr>
            <w:rFonts w:ascii="Cambria" w:hAnsi="Cambria"/>
          </w:rPr>
          <w:delText>can be placed in one of the above-mentioned anions</w:delText>
        </w:r>
      </w:del>
      <w:ins w:id="107" w:author="Neal Abrams" w:date="2015-07-22T14:10:00Z">
        <w:r w:rsidR="00971BD6">
          <w:rPr>
            <w:rFonts w:ascii="Cambria" w:hAnsi="Cambria"/>
          </w:rPr>
          <w:t xml:space="preserve">in a </w:t>
        </w:r>
      </w:ins>
      <w:ins w:id="108" w:author="Neal Abrams" w:date="2015-07-22T14:12:00Z">
        <w:r w:rsidR="00971BD6">
          <w:rPr>
            <w:rFonts w:ascii="Cambria" w:hAnsi="Cambria"/>
          </w:rPr>
          <w:t xml:space="preserve">hydroxide solution. A green </w:t>
        </w:r>
      </w:ins>
      <w:del w:id="109" w:author="Neal Abrams" w:date="2015-07-22T14:12:00Z">
        <w:r w:rsidR="00F72A83" w:rsidRPr="00083A54" w:rsidDel="00971BD6">
          <w:rPr>
            <w:rFonts w:ascii="Cambria" w:hAnsi="Cambria"/>
          </w:rPr>
          <w:delText xml:space="preserve"> and a </w:delText>
        </w:r>
      </w:del>
      <w:r w:rsidR="00F72A83" w:rsidRPr="00083A54">
        <w:rPr>
          <w:rFonts w:ascii="Cambria" w:hAnsi="Cambria"/>
        </w:rPr>
        <w:t>precipitate will be observed.</w:t>
      </w:r>
      <w:r w:rsidR="005E041C" w:rsidRPr="00083A54">
        <w:rPr>
          <w:rFonts w:ascii="Cambria" w:hAnsi="Cambria"/>
        </w:rPr>
        <w:t xml:space="preserve"> </w:t>
      </w:r>
      <w:ins w:id="110" w:author="Neal Abrams" w:date="2015-07-22T14:12:00Z">
        <w:r w:rsidR="00971BD6">
          <w:rPr>
            <w:rFonts w:ascii="Cambria" w:hAnsi="Cambria"/>
          </w:rPr>
          <w:t xml:space="preserve">The general </w:t>
        </w:r>
      </w:ins>
      <w:del w:id="111" w:author="Neal Abrams" w:date="2015-07-22T14:12:00Z">
        <w:r w:rsidR="005E041C" w:rsidRPr="00083A54" w:rsidDel="00971BD6">
          <w:rPr>
            <w:rFonts w:ascii="Cambria" w:hAnsi="Cambria"/>
          </w:rPr>
          <w:delText xml:space="preserve">An </w:delText>
        </w:r>
      </w:del>
      <w:del w:id="112" w:author="Neal Abrams" w:date="2015-07-22T14:13:00Z">
        <w:r w:rsidR="005E041C" w:rsidRPr="00083A54" w:rsidDel="00971BD6">
          <w:rPr>
            <w:rFonts w:ascii="Cambria" w:hAnsi="Cambria"/>
          </w:rPr>
          <w:delText>example</w:delText>
        </w:r>
      </w:del>
      <w:ins w:id="113" w:author="Neal Abrams" w:date="2015-07-22T14:13:00Z">
        <w:r w:rsidR="00971BD6">
          <w:rPr>
            <w:rFonts w:ascii="Cambria" w:hAnsi="Cambria"/>
          </w:rPr>
          <w:t xml:space="preserve">reaction of </w:t>
        </w:r>
      </w:ins>
      <w:del w:id="114" w:author="Neal Abrams" w:date="2015-07-22T14:13:00Z">
        <w:r w:rsidR="005E041C" w:rsidRPr="00083A54" w:rsidDel="00971BD6">
          <w:rPr>
            <w:rFonts w:ascii="Cambria" w:hAnsi="Cambria"/>
          </w:rPr>
          <w:delText xml:space="preserve"> with </w:delText>
        </w:r>
      </w:del>
      <w:r w:rsidR="005E041C" w:rsidRPr="00083A54">
        <w:rPr>
          <w:rFonts w:ascii="Cambria" w:hAnsi="Cambria"/>
        </w:rPr>
        <w:t>a +2 metal</w:t>
      </w:r>
      <w:ins w:id="115" w:author="Neal Abrams" w:date="2015-07-22T14:13:00Z">
        <w:r w:rsidR="00971BD6">
          <w:rPr>
            <w:rFonts w:ascii="Cambria" w:hAnsi="Cambria"/>
          </w:rPr>
          <w:t xml:space="preserve"> with a hydroxide </w:t>
        </w:r>
      </w:ins>
      <w:r w:rsidR="005E041C" w:rsidRPr="00083A54">
        <w:rPr>
          <w:rFonts w:ascii="Cambria" w:hAnsi="Cambria"/>
        </w:rPr>
        <w:t>is shown below:</w:t>
      </w:r>
    </w:p>
    <w:p w14:paraId="237DA344" w14:textId="52FB3F75" w:rsidR="005E041C" w:rsidRPr="00083A54" w:rsidRDefault="005E041C" w:rsidP="005E041C">
      <w:pPr>
        <w:ind w:left="720"/>
        <w:jc w:val="center"/>
        <w:rPr>
          <w:rFonts w:ascii="Cambria" w:hAnsi="Cambria"/>
        </w:rPr>
      </w:pPr>
      <w:r w:rsidRPr="00083A54">
        <w:rPr>
          <w:rFonts w:ascii="Cambria" w:hAnsi="Cambria"/>
        </w:rPr>
        <w:t>M</w:t>
      </w:r>
      <w:r w:rsidR="0075218B" w:rsidRPr="00083A54">
        <w:rPr>
          <w:rFonts w:ascii="Cambria" w:hAnsi="Cambria"/>
          <w:vertAlign w:val="superscript"/>
        </w:rPr>
        <w:t>2</w:t>
      </w:r>
      <w:r w:rsidRPr="00083A54">
        <w:rPr>
          <w:rFonts w:ascii="Cambria" w:hAnsi="Cambria"/>
          <w:vertAlign w:val="superscript"/>
        </w:rPr>
        <w:t>+</w:t>
      </w:r>
      <w:r w:rsidRPr="00083A54">
        <w:rPr>
          <w:rFonts w:ascii="Cambria" w:hAnsi="Cambria"/>
        </w:rPr>
        <w:t xml:space="preserve"> + </w:t>
      </w:r>
      <w:del w:id="116" w:author="Neal Abrams" w:date="2015-07-22T14:13:00Z">
        <w:r w:rsidRPr="00083A54" w:rsidDel="00971BD6">
          <w:rPr>
            <w:rFonts w:ascii="Cambria" w:hAnsi="Cambria"/>
          </w:rPr>
          <w:delText>S</w:delText>
        </w:r>
        <w:r w:rsidRPr="00083A54" w:rsidDel="00971BD6">
          <w:rPr>
            <w:rFonts w:ascii="Cambria" w:hAnsi="Cambria"/>
            <w:vertAlign w:val="superscript"/>
          </w:rPr>
          <w:delText>2</w:delText>
        </w:r>
      </w:del>
      <w:ins w:id="117" w:author="Neal Abrams" w:date="2015-07-22T14:13:00Z">
        <w:r w:rsidR="00971BD6">
          <w:rPr>
            <w:rFonts w:ascii="Cambria" w:hAnsi="Cambria"/>
          </w:rPr>
          <w:t>OH</w:t>
        </w:r>
        <w:r w:rsidR="00971BD6" w:rsidRPr="00971BD6">
          <w:rPr>
            <w:rFonts w:ascii="Cambria" w:hAnsi="Cambria"/>
            <w:vertAlign w:val="superscript"/>
          </w:rPr>
          <w:t>-</w:t>
        </w:r>
      </w:ins>
      <w:r w:rsidRPr="00083A54">
        <w:rPr>
          <w:rFonts w:ascii="Cambria" w:hAnsi="Cambria"/>
        </w:rPr>
        <w:t xml:space="preserve"> </w:t>
      </w:r>
      <w:r w:rsidRPr="00083A54">
        <w:rPr>
          <w:rFonts w:ascii="Cambria" w:hAnsi="Cambria"/>
        </w:rPr>
        <w:sym w:font="Wingdings" w:char="F0E0"/>
      </w:r>
      <w:r w:rsidRPr="00083A54">
        <w:rPr>
          <w:rFonts w:ascii="Cambria" w:hAnsi="Cambria"/>
        </w:rPr>
        <w:t xml:space="preserve"> M</w:t>
      </w:r>
      <w:ins w:id="118" w:author="Neal Abrams" w:date="2015-07-22T14:13:00Z">
        <w:r w:rsidR="00971BD6">
          <w:rPr>
            <w:rFonts w:ascii="Cambria" w:hAnsi="Cambria"/>
          </w:rPr>
          <w:t>(OH)</w:t>
        </w:r>
        <w:r w:rsidR="00971BD6" w:rsidRPr="00971BD6">
          <w:rPr>
            <w:rFonts w:ascii="Cambria" w:hAnsi="Cambria"/>
            <w:vertAlign w:val="subscript"/>
          </w:rPr>
          <w:t>2</w:t>
        </w:r>
        <w:r w:rsidR="00971BD6" w:rsidRPr="00083A54" w:rsidDel="00971BD6">
          <w:rPr>
            <w:rFonts w:ascii="Cambria" w:hAnsi="Cambria"/>
          </w:rPr>
          <w:t xml:space="preserve"> </w:t>
        </w:r>
      </w:ins>
      <w:del w:id="119" w:author="Neal Abrams" w:date="2015-07-22T14:13:00Z">
        <w:r w:rsidRPr="00083A54" w:rsidDel="00971BD6">
          <w:rPr>
            <w:rFonts w:ascii="Cambria" w:hAnsi="Cambria"/>
          </w:rPr>
          <w:delText>S</w:delText>
        </w:r>
      </w:del>
      <w:r w:rsidRPr="00083A54">
        <w:rPr>
          <w:rFonts w:ascii="Cambria" w:hAnsi="Cambria"/>
          <w:i/>
        </w:rPr>
        <w:t>(s)</w:t>
      </w:r>
      <w:r w:rsidR="00BD23C3" w:rsidRPr="00083A54">
        <w:rPr>
          <w:rFonts w:ascii="Cambria" w:hAnsi="Cambria"/>
          <w:i/>
        </w:rPr>
        <w:br/>
      </w:r>
    </w:p>
    <w:p w14:paraId="4FC4B834" w14:textId="7CDFC46A" w:rsidR="00F72A83" w:rsidRPr="00083A54" w:rsidRDefault="00F72A83" w:rsidP="00F72A83">
      <w:pPr>
        <w:pStyle w:val="ListParagraph"/>
        <w:numPr>
          <w:ilvl w:val="2"/>
          <w:numId w:val="19"/>
        </w:numPr>
        <w:rPr>
          <w:rFonts w:ascii="Cambria" w:hAnsi="Cambria"/>
        </w:rPr>
      </w:pPr>
      <w:r w:rsidRPr="00083A54">
        <w:rPr>
          <w:rFonts w:ascii="Cambria" w:hAnsi="Cambria"/>
        </w:rPr>
        <w:t xml:space="preserve">It is not possible to differentiate </w:t>
      </w:r>
      <w:r w:rsidR="0075218B" w:rsidRPr="00083A54">
        <w:rPr>
          <w:rFonts w:ascii="Cambria" w:hAnsi="Cambria"/>
        </w:rPr>
        <w:t xml:space="preserve">most </w:t>
      </w:r>
      <w:r w:rsidRPr="00083A54">
        <w:rPr>
          <w:rFonts w:ascii="Cambria" w:hAnsi="Cambria"/>
        </w:rPr>
        <w:t>metal ions based on solubility alone with some notable exceptions</w:t>
      </w:r>
      <w:r w:rsidR="0075218B" w:rsidRPr="00083A54">
        <w:rPr>
          <w:rFonts w:ascii="Cambria" w:hAnsi="Cambria"/>
        </w:rPr>
        <w:t>:</w:t>
      </w:r>
      <w:r w:rsidR="00BD23C3" w:rsidRPr="00083A54">
        <w:rPr>
          <w:rFonts w:ascii="Cambria" w:hAnsi="Cambria"/>
        </w:rPr>
        <w:br/>
      </w:r>
    </w:p>
    <w:p w14:paraId="4CA0377D" w14:textId="60BAC923" w:rsidR="00F72A83" w:rsidRPr="00083A54" w:rsidRDefault="00971BD6" w:rsidP="00F72A83">
      <w:pPr>
        <w:pStyle w:val="ListParagraph"/>
        <w:numPr>
          <w:ilvl w:val="3"/>
          <w:numId w:val="19"/>
        </w:numPr>
        <w:rPr>
          <w:rFonts w:ascii="Cambria" w:hAnsi="Cambria"/>
        </w:rPr>
      </w:pPr>
      <w:commentRangeStart w:id="120"/>
      <w:ins w:id="121" w:author="Neal Abrams" w:date="2015-07-22T14:15:00Z">
        <w:r>
          <w:rPr>
            <w:rFonts w:ascii="Cambria" w:hAnsi="Cambria"/>
          </w:rPr>
          <w:t xml:space="preserve">The addition of </w:t>
        </w:r>
      </w:ins>
      <w:del w:id="122" w:author="Neal Abrams" w:date="2015-07-22T14:15:00Z">
        <w:r w:rsidR="00F72A83" w:rsidRPr="00083A54" w:rsidDel="00971BD6">
          <w:rPr>
            <w:rFonts w:ascii="Cambria" w:hAnsi="Cambria"/>
          </w:rPr>
          <w:delText>Silver</w:delText>
        </w:r>
      </w:del>
      <w:ins w:id="123" w:author="Neal Abrams" w:date="2015-07-22T14:15:00Z">
        <w:r>
          <w:rPr>
            <w:rFonts w:ascii="Cambria" w:hAnsi="Cambria"/>
          </w:rPr>
          <w:t>s</w:t>
        </w:r>
        <w:r w:rsidRPr="00083A54">
          <w:rPr>
            <w:rFonts w:ascii="Cambria" w:hAnsi="Cambria"/>
          </w:rPr>
          <w:t>ilver</w:t>
        </w:r>
      </w:ins>
      <w:r w:rsidR="00F72A83" w:rsidRPr="00083A54">
        <w:rPr>
          <w:rFonts w:ascii="Cambria" w:hAnsi="Cambria"/>
        </w:rPr>
        <w:t>, Ag</w:t>
      </w:r>
      <w:r w:rsidR="00F72A83" w:rsidRPr="00083A54">
        <w:rPr>
          <w:rFonts w:ascii="Cambria" w:hAnsi="Cambria"/>
          <w:vertAlign w:val="superscript"/>
        </w:rPr>
        <w:t>+</w:t>
      </w:r>
      <w:r w:rsidR="00F72A83" w:rsidRPr="00083A54">
        <w:rPr>
          <w:rFonts w:ascii="Cambria" w:hAnsi="Cambria"/>
        </w:rPr>
        <w:t>, mercury, Hg</w:t>
      </w:r>
      <w:r w:rsidR="00F72A83" w:rsidRPr="00083A54">
        <w:rPr>
          <w:rFonts w:ascii="Cambria" w:hAnsi="Cambria"/>
          <w:vertAlign w:val="subscript"/>
        </w:rPr>
        <w:t>2</w:t>
      </w:r>
      <w:r w:rsidR="00F72A83" w:rsidRPr="00083A54">
        <w:rPr>
          <w:rFonts w:ascii="Cambria" w:hAnsi="Cambria"/>
          <w:vertAlign w:val="superscript"/>
        </w:rPr>
        <w:t>2+</w:t>
      </w:r>
      <w:r w:rsidR="00F72A83" w:rsidRPr="00083A54">
        <w:rPr>
          <w:rFonts w:ascii="Cambria" w:hAnsi="Cambria"/>
        </w:rPr>
        <w:t xml:space="preserve">, </w:t>
      </w:r>
      <w:del w:id="124" w:author="Neal Abrams" w:date="2015-07-22T14:15:00Z">
        <w:r w:rsidR="00F72A83" w:rsidRPr="00083A54" w:rsidDel="00971BD6">
          <w:rPr>
            <w:rFonts w:ascii="Cambria" w:hAnsi="Cambria"/>
          </w:rPr>
          <w:delText xml:space="preserve">and </w:delText>
        </w:r>
      </w:del>
      <w:ins w:id="125" w:author="Neal Abrams" w:date="2015-07-22T14:15:00Z">
        <w:r>
          <w:rPr>
            <w:rFonts w:ascii="Cambria" w:hAnsi="Cambria"/>
          </w:rPr>
          <w:t>or</w:t>
        </w:r>
        <w:r w:rsidRPr="00083A54">
          <w:rPr>
            <w:rFonts w:ascii="Cambria" w:hAnsi="Cambria"/>
          </w:rPr>
          <w:t xml:space="preserve"> </w:t>
        </w:r>
      </w:ins>
      <w:r w:rsidR="00F72A83" w:rsidRPr="00083A54">
        <w:rPr>
          <w:rFonts w:ascii="Cambria" w:hAnsi="Cambria"/>
        </w:rPr>
        <w:t>lead, Pb</w:t>
      </w:r>
      <w:r w:rsidR="00F72A83" w:rsidRPr="00083A54">
        <w:rPr>
          <w:rFonts w:ascii="Cambria" w:hAnsi="Cambria"/>
          <w:vertAlign w:val="superscript"/>
        </w:rPr>
        <w:t>2+</w:t>
      </w:r>
      <w:ins w:id="126" w:author="Neal Abrams" w:date="2015-07-22T14:16:00Z">
        <w:r>
          <w:rPr>
            <w:rFonts w:ascii="Cambria" w:hAnsi="Cambria"/>
          </w:rPr>
          <w:t xml:space="preserve"> to </w:t>
        </w:r>
      </w:ins>
      <w:del w:id="127" w:author="Neal Abrams" w:date="2015-07-22T14:16:00Z">
        <w:r w:rsidR="00F72A83" w:rsidRPr="00083A54" w:rsidDel="00971BD6">
          <w:rPr>
            <w:rFonts w:ascii="Cambria" w:hAnsi="Cambria"/>
          </w:rPr>
          <w:delText xml:space="preserve">, are all insoluble in the presence of </w:delText>
        </w:r>
      </w:del>
      <w:r w:rsidR="00F72A83" w:rsidRPr="00083A54">
        <w:rPr>
          <w:rFonts w:ascii="Cambria" w:hAnsi="Cambria"/>
        </w:rPr>
        <w:t xml:space="preserve">chloride, bromide, </w:t>
      </w:r>
      <w:ins w:id="128" w:author="Neal Abrams" w:date="2015-07-22T14:16:00Z">
        <w:r>
          <w:rPr>
            <w:rFonts w:ascii="Cambria" w:hAnsi="Cambria"/>
          </w:rPr>
          <w:t>or</w:t>
        </w:r>
      </w:ins>
      <w:del w:id="129" w:author="Neal Abrams" w:date="2015-07-22T14:16:00Z">
        <w:r w:rsidR="00F72A83" w:rsidRPr="00083A54" w:rsidDel="00971BD6">
          <w:rPr>
            <w:rFonts w:ascii="Cambria" w:hAnsi="Cambria"/>
          </w:rPr>
          <w:delText>and</w:delText>
        </w:r>
      </w:del>
      <w:r w:rsidR="00F72A83" w:rsidRPr="00083A54">
        <w:rPr>
          <w:rFonts w:ascii="Cambria" w:hAnsi="Cambria"/>
        </w:rPr>
        <w:t xml:space="preserve"> iodide</w:t>
      </w:r>
      <w:ins w:id="130" w:author="Neal Abrams" w:date="2015-07-22T14:16:00Z">
        <w:r>
          <w:rPr>
            <w:rFonts w:ascii="Cambria" w:hAnsi="Cambria"/>
          </w:rPr>
          <w:t xml:space="preserve"> results in precipitate formation.</w:t>
        </w:r>
      </w:ins>
      <w:del w:id="131" w:author="Neal Abrams" w:date="2015-07-22T14:16:00Z">
        <w:r w:rsidR="00F72A83" w:rsidRPr="00083A54" w:rsidDel="00971BD6">
          <w:rPr>
            <w:rFonts w:ascii="Cambria" w:hAnsi="Cambria"/>
          </w:rPr>
          <w:delText>.</w:delText>
        </w:r>
      </w:del>
      <w:r w:rsidR="00BD23C3" w:rsidRPr="00083A54">
        <w:rPr>
          <w:rFonts w:ascii="Cambria" w:hAnsi="Cambria"/>
        </w:rPr>
        <w:br/>
      </w:r>
    </w:p>
    <w:p w14:paraId="19BCC60A" w14:textId="324022F0" w:rsidR="00F72A83" w:rsidRPr="00083A54" w:rsidRDefault="00971BD6" w:rsidP="00F72A83">
      <w:pPr>
        <w:pStyle w:val="ListParagraph"/>
        <w:numPr>
          <w:ilvl w:val="3"/>
          <w:numId w:val="19"/>
        </w:numPr>
        <w:rPr>
          <w:rFonts w:ascii="Cambria" w:hAnsi="Cambria"/>
        </w:rPr>
      </w:pPr>
      <w:ins w:id="132" w:author="Neal Abrams" w:date="2015-07-22T14:17:00Z">
        <w:r>
          <w:rPr>
            <w:rFonts w:ascii="Cambria" w:hAnsi="Cambria"/>
          </w:rPr>
          <w:t xml:space="preserve">The addition of </w:t>
        </w:r>
      </w:ins>
      <w:del w:id="133" w:author="Neal Abrams" w:date="2015-07-22T14:17:00Z">
        <w:r w:rsidR="00F72A83" w:rsidRPr="00083A54" w:rsidDel="00971BD6">
          <w:rPr>
            <w:rFonts w:ascii="Cambria" w:hAnsi="Cambria"/>
          </w:rPr>
          <w:delText>Strontium</w:delText>
        </w:r>
      </w:del>
      <w:ins w:id="134" w:author="Neal Abrams" w:date="2015-07-22T14:17:00Z">
        <w:r>
          <w:rPr>
            <w:rFonts w:ascii="Cambria" w:hAnsi="Cambria"/>
          </w:rPr>
          <w:t>s</w:t>
        </w:r>
        <w:r w:rsidRPr="00083A54">
          <w:rPr>
            <w:rFonts w:ascii="Cambria" w:hAnsi="Cambria"/>
          </w:rPr>
          <w:t>trontium</w:t>
        </w:r>
      </w:ins>
      <w:r w:rsidR="00F72A83" w:rsidRPr="00083A54">
        <w:rPr>
          <w:rFonts w:ascii="Cambria" w:hAnsi="Cambria"/>
        </w:rPr>
        <w:t>, Sr</w:t>
      </w:r>
      <w:r w:rsidR="00F72A83" w:rsidRPr="00083A54">
        <w:rPr>
          <w:rFonts w:ascii="Cambria" w:hAnsi="Cambria"/>
          <w:vertAlign w:val="superscript"/>
        </w:rPr>
        <w:t>2+</w:t>
      </w:r>
      <w:r w:rsidR="00F72A83" w:rsidRPr="00083A54">
        <w:rPr>
          <w:rFonts w:ascii="Cambria" w:hAnsi="Cambria"/>
        </w:rPr>
        <w:t>, barium, Ba</w:t>
      </w:r>
      <w:r w:rsidR="00F72A83" w:rsidRPr="00083A54">
        <w:rPr>
          <w:rFonts w:ascii="Cambria" w:hAnsi="Cambria"/>
          <w:vertAlign w:val="superscript"/>
        </w:rPr>
        <w:t>2+</w:t>
      </w:r>
      <w:r w:rsidR="00F72A83" w:rsidRPr="00083A54">
        <w:rPr>
          <w:rFonts w:ascii="Cambria" w:hAnsi="Cambria"/>
        </w:rPr>
        <w:t>, mercury, Hg</w:t>
      </w:r>
      <w:r w:rsidR="00F72A83" w:rsidRPr="00083A54">
        <w:rPr>
          <w:rFonts w:ascii="Cambria" w:hAnsi="Cambria"/>
          <w:vertAlign w:val="subscript"/>
        </w:rPr>
        <w:t>2</w:t>
      </w:r>
      <w:r w:rsidR="00F72A83" w:rsidRPr="00083A54">
        <w:rPr>
          <w:rFonts w:ascii="Cambria" w:hAnsi="Cambria"/>
          <w:vertAlign w:val="superscript"/>
        </w:rPr>
        <w:t>2+</w:t>
      </w:r>
      <w:r w:rsidR="00F72A83" w:rsidRPr="00083A54">
        <w:rPr>
          <w:rFonts w:ascii="Cambria" w:hAnsi="Cambria"/>
        </w:rPr>
        <w:t xml:space="preserve">, </w:t>
      </w:r>
      <w:del w:id="135" w:author="Neal Abrams" w:date="2015-07-22T14:17:00Z">
        <w:r w:rsidR="00F72A83" w:rsidRPr="00083A54" w:rsidDel="00971BD6">
          <w:rPr>
            <w:rFonts w:ascii="Cambria" w:hAnsi="Cambria"/>
          </w:rPr>
          <w:delText xml:space="preserve">and </w:delText>
        </w:r>
      </w:del>
      <w:ins w:id="136" w:author="Neal Abrams" w:date="2015-07-22T14:17:00Z">
        <w:r>
          <w:rPr>
            <w:rFonts w:ascii="Cambria" w:hAnsi="Cambria"/>
          </w:rPr>
          <w:t xml:space="preserve">or </w:t>
        </w:r>
      </w:ins>
      <w:r w:rsidR="00F72A83" w:rsidRPr="00083A54">
        <w:rPr>
          <w:rFonts w:ascii="Cambria" w:hAnsi="Cambria"/>
        </w:rPr>
        <w:t>lead, Pb</w:t>
      </w:r>
      <w:r w:rsidR="00F72A83" w:rsidRPr="00083A54">
        <w:rPr>
          <w:rFonts w:ascii="Cambria" w:hAnsi="Cambria"/>
          <w:vertAlign w:val="superscript"/>
        </w:rPr>
        <w:t>2+</w:t>
      </w:r>
      <w:r w:rsidR="00F72A83" w:rsidRPr="00083A54">
        <w:rPr>
          <w:rFonts w:ascii="Cambria" w:hAnsi="Cambria"/>
        </w:rPr>
        <w:t xml:space="preserve"> </w:t>
      </w:r>
      <w:ins w:id="137" w:author="Neal Abrams" w:date="2015-07-22T14:17:00Z">
        <w:r>
          <w:rPr>
            <w:rFonts w:ascii="Cambria" w:hAnsi="Cambria"/>
          </w:rPr>
          <w:t xml:space="preserve">results in a precipitate </w:t>
        </w:r>
      </w:ins>
      <w:del w:id="138" w:author="Neal Abrams" w:date="2015-07-22T14:17:00Z">
        <w:r w:rsidR="00F72A83" w:rsidRPr="00083A54" w:rsidDel="00971BD6">
          <w:rPr>
            <w:rFonts w:ascii="Cambria" w:hAnsi="Cambria"/>
          </w:rPr>
          <w:delText xml:space="preserve">are insoluble </w:delText>
        </w:r>
      </w:del>
      <w:r w:rsidR="00F72A83" w:rsidRPr="00083A54">
        <w:rPr>
          <w:rFonts w:ascii="Cambria" w:hAnsi="Cambria"/>
        </w:rPr>
        <w:t>in the presence of sulfate.</w:t>
      </w:r>
      <w:commentRangeEnd w:id="120"/>
      <w:r w:rsidR="00D923C9">
        <w:rPr>
          <w:rStyle w:val="CommentReference"/>
        </w:rPr>
        <w:commentReference w:id="120"/>
      </w:r>
      <w:r w:rsidR="00BD23C3" w:rsidRPr="00083A54">
        <w:rPr>
          <w:rFonts w:ascii="Cambria" w:hAnsi="Cambria"/>
        </w:rPr>
        <w:br/>
      </w:r>
    </w:p>
    <w:p w14:paraId="24577671" w14:textId="2089BB81" w:rsidR="00963A6D" w:rsidRPr="00083A54" w:rsidRDefault="00963A6D" w:rsidP="00F72A83">
      <w:pPr>
        <w:pStyle w:val="ListParagraph"/>
        <w:numPr>
          <w:ilvl w:val="3"/>
          <w:numId w:val="19"/>
        </w:numPr>
        <w:rPr>
          <w:rFonts w:ascii="Cambria" w:hAnsi="Cambria"/>
        </w:rPr>
      </w:pPr>
      <w:r w:rsidRPr="00083A54">
        <w:rPr>
          <w:rFonts w:ascii="Cambria" w:hAnsi="Cambria"/>
        </w:rPr>
        <w:t>Ba</w:t>
      </w:r>
      <w:r w:rsidRPr="00083A54">
        <w:rPr>
          <w:rFonts w:ascii="Cambria" w:hAnsi="Cambria"/>
          <w:vertAlign w:val="superscript"/>
        </w:rPr>
        <w:t>2+</w:t>
      </w:r>
      <w:r w:rsidRPr="00083A54">
        <w:rPr>
          <w:rFonts w:ascii="Cambria" w:hAnsi="Cambria"/>
        </w:rPr>
        <w:t xml:space="preserve"> forms a </w:t>
      </w:r>
      <w:ins w:id="139" w:author="Neal Abrams" w:date="2015-07-22T14:19:00Z">
        <w:r w:rsidR="00971BD6">
          <w:rPr>
            <w:rFonts w:ascii="Cambria" w:hAnsi="Cambria"/>
          </w:rPr>
          <w:t xml:space="preserve">yellow </w:t>
        </w:r>
      </w:ins>
      <w:r w:rsidRPr="00083A54">
        <w:rPr>
          <w:rFonts w:ascii="Cambria" w:hAnsi="Cambria"/>
        </w:rPr>
        <w:t>solid in the presence of CrO</w:t>
      </w:r>
      <w:r w:rsidRPr="00083A54">
        <w:rPr>
          <w:rFonts w:ascii="Cambria" w:hAnsi="Cambria"/>
          <w:vertAlign w:val="subscript"/>
        </w:rPr>
        <w:t>4</w:t>
      </w:r>
      <w:r w:rsidRPr="00083A54">
        <w:rPr>
          <w:rFonts w:ascii="Cambria" w:hAnsi="Cambria"/>
          <w:vertAlign w:val="superscript"/>
        </w:rPr>
        <w:t>2-</w:t>
      </w:r>
      <w:r w:rsidRPr="00083A54">
        <w:rPr>
          <w:rFonts w:ascii="Cambria" w:hAnsi="Cambria"/>
        </w:rPr>
        <w:t>, BaCrO</w:t>
      </w:r>
      <w:r w:rsidRPr="00083A54">
        <w:rPr>
          <w:rFonts w:ascii="Cambria" w:hAnsi="Cambria"/>
          <w:vertAlign w:val="subscript"/>
        </w:rPr>
        <w:t>4</w:t>
      </w:r>
      <w:r w:rsidRPr="00083A54">
        <w:rPr>
          <w:rFonts w:ascii="Cambria" w:hAnsi="Cambria"/>
          <w:i/>
        </w:rPr>
        <w:t>(s)</w:t>
      </w:r>
      <w:r w:rsidRPr="00083A54">
        <w:rPr>
          <w:rFonts w:ascii="Cambria" w:hAnsi="Cambria"/>
        </w:rPr>
        <w:t>.</w:t>
      </w:r>
      <w:ins w:id="140" w:author="Neal Abrams" w:date="2015-07-22T14:19:00Z">
        <w:r w:rsidR="00971BD6">
          <w:rPr>
            <w:rFonts w:ascii="Cambria" w:hAnsi="Cambria"/>
          </w:rPr>
          <w:t xml:space="preserve"> This is pigment used in oil-</w:t>
        </w:r>
        <w:r w:rsidR="009256C0">
          <w:rPr>
            <w:rFonts w:ascii="Cambria" w:hAnsi="Cambria"/>
          </w:rPr>
          <w:t>based paint commonly known as “barium</w:t>
        </w:r>
        <w:r w:rsidR="00971BD6">
          <w:rPr>
            <w:rFonts w:ascii="Cambria" w:hAnsi="Cambria"/>
          </w:rPr>
          <w:t xml:space="preserve"> yellow”.</w:t>
        </w:r>
      </w:ins>
      <w:r w:rsidR="00BD23C3" w:rsidRPr="00083A54">
        <w:rPr>
          <w:rFonts w:ascii="Cambria" w:hAnsi="Cambria"/>
        </w:rPr>
        <w:br/>
      </w:r>
    </w:p>
    <w:p w14:paraId="30736018" w14:textId="5365B05F" w:rsidR="00F72A83" w:rsidRPr="00083A54" w:rsidRDefault="00F72A83" w:rsidP="00F72A83">
      <w:pPr>
        <w:pStyle w:val="ListParagraph"/>
        <w:numPr>
          <w:ilvl w:val="1"/>
          <w:numId w:val="19"/>
        </w:numPr>
        <w:rPr>
          <w:rFonts w:ascii="Cambria" w:hAnsi="Cambria"/>
        </w:rPr>
      </w:pPr>
      <w:r w:rsidRPr="00083A54">
        <w:rPr>
          <w:rFonts w:ascii="Cambria" w:hAnsi="Cambria"/>
        </w:rPr>
        <w:t xml:space="preserve">Limited </w:t>
      </w:r>
      <w:r w:rsidRPr="00083A54">
        <w:rPr>
          <w:rFonts w:ascii="Cambria" w:hAnsi="Cambria"/>
          <w:i/>
        </w:rPr>
        <w:t>insolubility</w:t>
      </w:r>
      <w:r w:rsidRPr="00083A54">
        <w:rPr>
          <w:rFonts w:ascii="Cambria" w:hAnsi="Cambria"/>
        </w:rPr>
        <w:t xml:space="preserve"> </w:t>
      </w:r>
      <w:r w:rsidR="005E041C" w:rsidRPr="00083A54">
        <w:rPr>
          <w:rFonts w:ascii="Cambria" w:hAnsi="Cambria"/>
        </w:rPr>
        <w:t xml:space="preserve">of metal ions allows for other </w:t>
      </w:r>
      <w:r w:rsidRPr="00083A54">
        <w:rPr>
          <w:rFonts w:ascii="Cambria" w:hAnsi="Cambria"/>
        </w:rPr>
        <w:t>qualitative tests to positively identify each metal</w:t>
      </w:r>
      <w:r w:rsidR="005E041C" w:rsidRPr="00083A54">
        <w:rPr>
          <w:rFonts w:ascii="Cambria" w:hAnsi="Cambria"/>
        </w:rPr>
        <w:t>. While some form precipitates, other</w:t>
      </w:r>
      <w:r w:rsidR="0075218B" w:rsidRPr="00083A54">
        <w:rPr>
          <w:rFonts w:ascii="Cambria" w:hAnsi="Cambria"/>
        </w:rPr>
        <w:t>s</w:t>
      </w:r>
      <w:r w:rsidR="005E041C" w:rsidRPr="00083A54">
        <w:rPr>
          <w:rFonts w:ascii="Cambria" w:hAnsi="Cambria"/>
        </w:rPr>
        <w:t xml:space="preserve"> undergo unique color changes in the presence of chelating ions or molecules. Cation identifications include</w:t>
      </w:r>
      <w:r w:rsidRPr="00083A54">
        <w:rPr>
          <w:rFonts w:ascii="Cambria" w:hAnsi="Cambria"/>
        </w:rPr>
        <w:t xml:space="preserve"> nickel, iron, aluminum, and zinc; Ni</w:t>
      </w:r>
      <w:r w:rsidRPr="00083A54">
        <w:rPr>
          <w:rFonts w:ascii="Cambria" w:hAnsi="Cambria"/>
          <w:vertAlign w:val="superscript"/>
        </w:rPr>
        <w:t>2+</w:t>
      </w:r>
      <w:r w:rsidRPr="00083A54">
        <w:rPr>
          <w:rFonts w:ascii="Cambria" w:hAnsi="Cambria"/>
        </w:rPr>
        <w:t>, Fe</w:t>
      </w:r>
      <w:r w:rsidRPr="00083A54">
        <w:rPr>
          <w:rFonts w:ascii="Cambria" w:hAnsi="Cambria"/>
          <w:vertAlign w:val="superscript"/>
        </w:rPr>
        <w:t>3+</w:t>
      </w:r>
      <w:r w:rsidRPr="00083A54">
        <w:rPr>
          <w:rFonts w:ascii="Cambria" w:hAnsi="Cambria"/>
        </w:rPr>
        <w:t>, Al</w:t>
      </w:r>
      <w:r w:rsidRPr="00083A54">
        <w:rPr>
          <w:rFonts w:ascii="Cambria" w:hAnsi="Cambria"/>
          <w:vertAlign w:val="superscript"/>
        </w:rPr>
        <w:t>3+</w:t>
      </w:r>
      <w:r w:rsidRPr="00083A54">
        <w:rPr>
          <w:rFonts w:ascii="Cambria" w:hAnsi="Cambria"/>
        </w:rPr>
        <w:t>, Zn</w:t>
      </w:r>
      <w:r w:rsidRPr="00083A54">
        <w:rPr>
          <w:rFonts w:ascii="Cambria" w:hAnsi="Cambria"/>
          <w:vertAlign w:val="superscript"/>
        </w:rPr>
        <w:t>2+</w:t>
      </w:r>
      <w:r w:rsidRPr="00083A54">
        <w:rPr>
          <w:rFonts w:ascii="Cambria" w:hAnsi="Cambria"/>
        </w:rPr>
        <w:t>.</w:t>
      </w:r>
      <w:r w:rsidR="00BD23C3" w:rsidRPr="00083A54">
        <w:rPr>
          <w:rFonts w:ascii="Cambria" w:hAnsi="Cambria"/>
        </w:rPr>
        <w:br/>
      </w:r>
    </w:p>
    <w:p w14:paraId="7249A7A4" w14:textId="7802C30F" w:rsidR="00F72A83" w:rsidRPr="00083A54" w:rsidRDefault="009256C0" w:rsidP="00F72A83">
      <w:pPr>
        <w:pStyle w:val="ListParagraph"/>
        <w:numPr>
          <w:ilvl w:val="2"/>
          <w:numId w:val="19"/>
        </w:numPr>
        <w:rPr>
          <w:rFonts w:ascii="Cambria" w:hAnsi="Cambria"/>
        </w:rPr>
      </w:pPr>
      <w:ins w:id="141" w:author="Neal Abrams" w:date="2015-07-22T14:22:00Z">
        <w:r>
          <w:rPr>
            <w:rFonts w:ascii="Cambria" w:hAnsi="Cambria"/>
          </w:rPr>
          <w:t xml:space="preserve">Add </w:t>
        </w:r>
      </w:ins>
      <w:del w:id="142" w:author="Neal Abrams" w:date="2015-07-22T14:22:00Z">
        <w:r w:rsidR="00BD23C3" w:rsidRPr="00083A54" w:rsidDel="009256C0">
          <w:rPr>
            <w:rFonts w:ascii="Cambria" w:hAnsi="Cambria"/>
          </w:rPr>
          <w:delText xml:space="preserve">Precipitate </w:delText>
        </w:r>
      </w:del>
      <w:r w:rsidR="00BD23C3" w:rsidRPr="00083A54">
        <w:rPr>
          <w:rFonts w:ascii="Cambria" w:hAnsi="Cambria"/>
        </w:rPr>
        <w:t>n</w:t>
      </w:r>
      <w:r w:rsidR="00A20F99" w:rsidRPr="00083A54">
        <w:rPr>
          <w:rFonts w:ascii="Cambria" w:hAnsi="Cambria"/>
        </w:rPr>
        <w:t>ickel (II) in the presence of dimethylglyoxime (</w:t>
      </w:r>
      <w:r w:rsidR="005E041C" w:rsidRPr="00083A54">
        <w:rPr>
          <w:rFonts w:ascii="Cambria" w:hAnsi="Cambria"/>
        </w:rPr>
        <w:t>H</w:t>
      </w:r>
      <w:r w:rsidR="005E041C" w:rsidRPr="00083A54">
        <w:rPr>
          <w:rFonts w:ascii="Cambria" w:hAnsi="Cambria"/>
          <w:vertAlign w:val="subscript"/>
        </w:rPr>
        <w:t>2</w:t>
      </w:r>
      <w:r w:rsidR="0075218B" w:rsidRPr="00083A54">
        <w:rPr>
          <w:rFonts w:ascii="Cambria" w:hAnsi="Cambria"/>
        </w:rPr>
        <w:t>dmg) to form the rose</w:t>
      </w:r>
      <w:r w:rsidR="00A20F99" w:rsidRPr="00083A54">
        <w:rPr>
          <w:rFonts w:ascii="Cambria" w:hAnsi="Cambria"/>
        </w:rPr>
        <w:t>-red precipitate Ni(</w:t>
      </w:r>
      <w:r w:rsidR="005E041C" w:rsidRPr="00083A54">
        <w:rPr>
          <w:rFonts w:ascii="Cambria" w:hAnsi="Cambria"/>
        </w:rPr>
        <w:t>H</w:t>
      </w:r>
      <w:r w:rsidR="005E041C" w:rsidRPr="00083A54">
        <w:rPr>
          <w:rFonts w:ascii="Cambria" w:hAnsi="Cambria"/>
          <w:vertAlign w:val="subscript"/>
        </w:rPr>
        <w:t>2</w:t>
      </w:r>
      <w:r w:rsidR="00A20F99" w:rsidRPr="00083A54">
        <w:rPr>
          <w:rFonts w:ascii="Cambria" w:hAnsi="Cambria"/>
        </w:rPr>
        <w:t>dmg</w:t>
      </w:r>
      <w:r w:rsidR="005E041C" w:rsidRPr="00083A54">
        <w:rPr>
          <w:rFonts w:ascii="Cambria" w:hAnsi="Cambria"/>
        </w:rPr>
        <w:t>):</w:t>
      </w:r>
    </w:p>
    <w:p w14:paraId="2B9CAC1C" w14:textId="6666FF8F" w:rsidR="005E041C" w:rsidRPr="00083A54" w:rsidRDefault="005E041C" w:rsidP="005E041C">
      <w:pPr>
        <w:ind w:left="720"/>
        <w:jc w:val="center"/>
        <w:rPr>
          <w:rFonts w:ascii="Cambria" w:hAnsi="Cambria"/>
        </w:rPr>
      </w:pPr>
      <w:r w:rsidRPr="00083A54">
        <w:rPr>
          <w:rFonts w:ascii="Cambria" w:hAnsi="Cambria"/>
        </w:rPr>
        <w:t>Ni</w:t>
      </w:r>
      <w:r w:rsidRPr="00083A54">
        <w:rPr>
          <w:rFonts w:ascii="Cambria" w:hAnsi="Cambria"/>
          <w:vertAlign w:val="superscript"/>
        </w:rPr>
        <w:t>2+</w:t>
      </w:r>
      <w:r w:rsidR="0075218B" w:rsidRPr="00083A54">
        <w:rPr>
          <w:rFonts w:ascii="Cambria" w:hAnsi="Cambria"/>
          <w:i/>
        </w:rPr>
        <w:t>(aq)</w:t>
      </w:r>
      <w:r w:rsidR="0075218B" w:rsidRPr="00083A54">
        <w:rPr>
          <w:rFonts w:ascii="Cambria" w:hAnsi="Cambria"/>
        </w:rPr>
        <w:t xml:space="preserve"> </w:t>
      </w:r>
      <w:r w:rsidRPr="00083A54">
        <w:rPr>
          <w:rFonts w:ascii="Cambria" w:hAnsi="Cambria"/>
        </w:rPr>
        <w:t xml:space="preserve"> + 2</w:t>
      </w:r>
      <w:ins w:id="143" w:author="JoVE JoVE" w:date="2015-07-17T11:01:00Z">
        <w:r w:rsidR="00014D44">
          <w:rPr>
            <w:rFonts w:ascii="Cambria" w:hAnsi="Cambria"/>
          </w:rPr>
          <w:t xml:space="preserve"> </w:t>
        </w:r>
      </w:ins>
      <w:r w:rsidRPr="00083A54">
        <w:rPr>
          <w:rFonts w:ascii="Cambria" w:hAnsi="Cambria"/>
        </w:rPr>
        <w:t>H</w:t>
      </w:r>
      <w:r w:rsidRPr="00083A54">
        <w:rPr>
          <w:rFonts w:ascii="Cambria" w:hAnsi="Cambria"/>
          <w:vertAlign w:val="subscript"/>
        </w:rPr>
        <w:t>2</w:t>
      </w:r>
      <w:r w:rsidRPr="00083A54">
        <w:rPr>
          <w:rFonts w:ascii="Cambria" w:hAnsi="Cambria"/>
        </w:rPr>
        <w:t>dmg</w:t>
      </w:r>
      <w:r w:rsidR="0075218B" w:rsidRPr="00083A54">
        <w:rPr>
          <w:rFonts w:ascii="Cambria" w:hAnsi="Cambria"/>
          <w:i/>
        </w:rPr>
        <w:t>(aq)</w:t>
      </w:r>
      <w:r w:rsidR="0075218B" w:rsidRPr="00083A54">
        <w:rPr>
          <w:rFonts w:ascii="Cambria" w:hAnsi="Cambria"/>
        </w:rPr>
        <w:t xml:space="preserve"> </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Ni(Hdmg)</w:t>
      </w:r>
      <w:r w:rsidRPr="00083A54">
        <w:rPr>
          <w:rFonts w:ascii="Cambria" w:hAnsi="Cambria"/>
          <w:vertAlign w:val="subscript"/>
        </w:rPr>
        <w:t>2</w:t>
      </w:r>
      <w:r w:rsidRPr="00083A54">
        <w:rPr>
          <w:rFonts w:ascii="Cambria" w:hAnsi="Cambria"/>
          <w:i/>
        </w:rPr>
        <w:t>(s)</w:t>
      </w:r>
      <w:r w:rsidRPr="00083A54">
        <w:rPr>
          <w:rFonts w:ascii="Cambria" w:hAnsi="Cambria"/>
        </w:rPr>
        <w:t xml:space="preserve"> + 2</w:t>
      </w:r>
      <w:ins w:id="144" w:author="JoVE JoVE" w:date="2015-07-17T11:02:00Z">
        <w:r w:rsidR="00014D44">
          <w:rPr>
            <w:rFonts w:ascii="Cambria" w:hAnsi="Cambria"/>
          </w:rPr>
          <w:t xml:space="preserve"> </w:t>
        </w:r>
      </w:ins>
      <w:r w:rsidRPr="00083A54">
        <w:rPr>
          <w:rFonts w:ascii="Cambria" w:hAnsi="Cambria"/>
        </w:rPr>
        <w:t>H</w:t>
      </w:r>
      <w:r w:rsidRPr="00083A54">
        <w:rPr>
          <w:rFonts w:ascii="Cambria" w:hAnsi="Cambria"/>
          <w:vertAlign w:val="superscript"/>
        </w:rPr>
        <w:t>+</w:t>
      </w:r>
      <w:r w:rsidR="0075218B" w:rsidRPr="00083A54">
        <w:rPr>
          <w:rFonts w:ascii="Cambria" w:hAnsi="Cambria"/>
          <w:i/>
        </w:rPr>
        <w:t>(aq)</w:t>
      </w:r>
      <w:r w:rsidR="00BD23C3" w:rsidRPr="00083A54">
        <w:rPr>
          <w:rFonts w:ascii="Cambria" w:hAnsi="Cambria"/>
          <w:i/>
        </w:rPr>
        <w:br/>
      </w:r>
    </w:p>
    <w:p w14:paraId="09704942" w14:textId="46142604" w:rsidR="00A20F99" w:rsidRPr="00083A54" w:rsidRDefault="009256C0" w:rsidP="00F72A83">
      <w:pPr>
        <w:pStyle w:val="ListParagraph"/>
        <w:numPr>
          <w:ilvl w:val="2"/>
          <w:numId w:val="19"/>
        </w:numPr>
        <w:rPr>
          <w:rFonts w:ascii="Cambria" w:hAnsi="Cambria"/>
        </w:rPr>
      </w:pPr>
      <w:ins w:id="145" w:author="Neal Abrams" w:date="2015-07-22T14:22:00Z">
        <w:r>
          <w:rPr>
            <w:rFonts w:ascii="Cambria" w:hAnsi="Cambria"/>
          </w:rPr>
          <w:t xml:space="preserve">Add </w:t>
        </w:r>
      </w:ins>
      <w:r w:rsidR="00A20F99" w:rsidRPr="00083A54">
        <w:rPr>
          <w:rFonts w:ascii="Cambria" w:hAnsi="Cambria"/>
        </w:rPr>
        <w:t>Iron</w:t>
      </w:r>
      <w:r w:rsidR="003C36D7" w:rsidRPr="00083A54">
        <w:rPr>
          <w:rFonts w:ascii="Cambria" w:hAnsi="Cambria"/>
        </w:rPr>
        <w:t xml:space="preserve"> (III)</w:t>
      </w:r>
      <w:r w:rsidR="00A20F99" w:rsidRPr="00083A54">
        <w:rPr>
          <w:rFonts w:ascii="Cambria" w:hAnsi="Cambria"/>
        </w:rPr>
        <w:t xml:space="preserve"> </w:t>
      </w:r>
      <w:del w:id="146" w:author="Neal Abrams" w:date="2015-07-22T14:22:00Z">
        <w:r w:rsidR="00A20F99" w:rsidRPr="00083A54" w:rsidDel="009256C0">
          <w:rPr>
            <w:rFonts w:ascii="Cambria" w:hAnsi="Cambria"/>
          </w:rPr>
          <w:delText>turn</w:delText>
        </w:r>
        <w:r w:rsidR="003C36D7" w:rsidRPr="00083A54" w:rsidDel="009256C0">
          <w:rPr>
            <w:rFonts w:ascii="Cambria" w:hAnsi="Cambria"/>
          </w:rPr>
          <w:delText>s</w:delText>
        </w:r>
        <w:r w:rsidR="00A20F99" w:rsidRPr="00083A54" w:rsidDel="009256C0">
          <w:rPr>
            <w:rFonts w:ascii="Cambria" w:hAnsi="Cambria"/>
          </w:rPr>
          <w:delText xml:space="preserve"> blood-red in the presence of the </w:delText>
        </w:r>
      </w:del>
      <w:ins w:id="147" w:author="Neal Abrams" w:date="2015-07-22T14:22:00Z">
        <w:r>
          <w:rPr>
            <w:rFonts w:ascii="Cambria" w:hAnsi="Cambria"/>
          </w:rPr>
          <w:t xml:space="preserve">to </w:t>
        </w:r>
      </w:ins>
      <w:r w:rsidR="00A20F99" w:rsidRPr="00083A54">
        <w:rPr>
          <w:rFonts w:ascii="Cambria" w:hAnsi="Cambria"/>
        </w:rPr>
        <w:t>thiocyanate ion, SCN</w:t>
      </w:r>
      <w:r w:rsidR="00A20F99" w:rsidRPr="00083A54">
        <w:rPr>
          <w:rFonts w:ascii="Cambria" w:hAnsi="Cambria"/>
          <w:vertAlign w:val="superscript"/>
        </w:rPr>
        <w:t>-</w:t>
      </w:r>
      <w:r w:rsidR="00B417F9" w:rsidRPr="00083A54">
        <w:rPr>
          <w:rFonts w:ascii="Cambria" w:hAnsi="Cambria"/>
        </w:rPr>
        <w:t xml:space="preserve"> </w:t>
      </w:r>
      <w:ins w:id="148" w:author="Neal Abrams" w:date="2015-07-22T14:22:00Z">
        <w:r>
          <w:rPr>
            <w:rFonts w:ascii="Cambria" w:hAnsi="Cambria"/>
          </w:rPr>
          <w:t xml:space="preserve">to form the </w:t>
        </w:r>
        <w:r w:rsidRPr="00083A54">
          <w:rPr>
            <w:rFonts w:ascii="Cambria" w:hAnsi="Cambria"/>
          </w:rPr>
          <w:t xml:space="preserve">blood-red </w:t>
        </w:r>
      </w:ins>
      <w:ins w:id="149" w:author="Neal Abrams" w:date="2015-07-22T14:23:00Z">
        <w:r>
          <w:rPr>
            <w:rFonts w:ascii="Cambria" w:hAnsi="Cambria"/>
          </w:rPr>
          <w:t>[</w:t>
        </w:r>
      </w:ins>
      <w:del w:id="150" w:author="Neal Abrams" w:date="2015-07-22T14:22:00Z">
        <w:r w:rsidR="00B417F9" w:rsidRPr="00083A54" w:rsidDel="009256C0">
          <w:rPr>
            <w:rFonts w:ascii="Cambria" w:hAnsi="Cambria"/>
          </w:rPr>
          <w:delText xml:space="preserve">forming </w:delText>
        </w:r>
      </w:del>
      <w:r w:rsidR="00B417F9" w:rsidRPr="00083A54">
        <w:rPr>
          <w:rFonts w:ascii="Cambria" w:hAnsi="Cambria"/>
        </w:rPr>
        <w:t>Fe</w:t>
      </w:r>
      <w:ins w:id="151" w:author="Neal Abrams" w:date="2015-07-22T14:23:00Z">
        <w:r>
          <w:rPr>
            <w:rFonts w:ascii="Cambria" w:hAnsi="Cambria"/>
          </w:rPr>
          <w:t>NCS]</w:t>
        </w:r>
        <w:r w:rsidRPr="00E65496">
          <w:rPr>
            <w:rFonts w:ascii="Cambria" w:hAnsi="Cambria"/>
            <w:vertAlign w:val="superscript"/>
          </w:rPr>
          <w:t>2+</w:t>
        </w:r>
      </w:ins>
      <w:del w:id="152" w:author="Neal Abrams" w:date="2015-07-22T14:23:00Z">
        <w:r w:rsidR="00B417F9" w:rsidRPr="00083A54" w:rsidDel="009256C0">
          <w:rPr>
            <w:rFonts w:ascii="Cambria" w:hAnsi="Cambria"/>
          </w:rPr>
          <w:delText>(</w:delText>
        </w:r>
        <w:r w:rsidR="00A20F99" w:rsidRPr="00083A54" w:rsidDel="009256C0">
          <w:rPr>
            <w:rFonts w:ascii="Cambria" w:hAnsi="Cambria"/>
          </w:rPr>
          <w:delText>N</w:delText>
        </w:r>
        <w:r w:rsidR="00B417F9" w:rsidRPr="00083A54" w:rsidDel="009256C0">
          <w:rPr>
            <w:rFonts w:ascii="Cambria" w:hAnsi="Cambria"/>
          </w:rPr>
          <w:delText>CS</w:delText>
        </w:r>
        <w:r w:rsidR="00A20F99" w:rsidRPr="00083A54" w:rsidDel="009256C0">
          <w:rPr>
            <w:rFonts w:ascii="Cambria" w:hAnsi="Cambria"/>
          </w:rPr>
          <w:delText>)</w:delText>
        </w:r>
      </w:del>
      <w:ins w:id="153" w:author="Neal Abrams" w:date="2015-07-22T14:23:00Z">
        <w:r>
          <w:rPr>
            <w:rFonts w:ascii="Cambria" w:hAnsi="Cambria"/>
          </w:rPr>
          <w:t>] c</w:t>
        </w:r>
      </w:ins>
      <w:del w:id="154" w:author="Neal Abrams" w:date="2015-07-22T14:23:00Z">
        <w:r w:rsidR="00A20F99" w:rsidRPr="00083A54" w:rsidDel="009256C0">
          <w:rPr>
            <w:rFonts w:ascii="Cambria" w:hAnsi="Cambria"/>
            <w:vertAlign w:val="subscript"/>
          </w:rPr>
          <w:delText>3</w:delText>
        </w:r>
      </w:del>
      <w:ins w:id="155" w:author="Neal Abrams" w:date="2015-07-22T14:23:00Z">
        <w:r>
          <w:rPr>
            <w:rFonts w:ascii="Cambria" w:hAnsi="Cambria"/>
          </w:rPr>
          <w:t>omplex:</w:t>
        </w:r>
      </w:ins>
      <w:del w:id="156" w:author="Neal Abrams" w:date="2015-07-22T14:23:00Z">
        <w:r w:rsidR="005E041C" w:rsidRPr="00083A54" w:rsidDel="009256C0">
          <w:rPr>
            <w:rFonts w:ascii="Cambria" w:hAnsi="Cambria"/>
          </w:rPr>
          <w:delText>:</w:delText>
        </w:r>
      </w:del>
    </w:p>
    <w:p w14:paraId="768F4A5A" w14:textId="7492CF49" w:rsidR="005E041C" w:rsidRPr="00083A54" w:rsidRDefault="005E041C" w:rsidP="005E041C">
      <w:pPr>
        <w:ind w:left="720"/>
        <w:jc w:val="center"/>
        <w:rPr>
          <w:rFonts w:ascii="Cambria" w:hAnsi="Cambria"/>
        </w:rPr>
      </w:pPr>
      <w:r w:rsidRPr="00083A54">
        <w:rPr>
          <w:rFonts w:ascii="Cambria" w:hAnsi="Cambria"/>
        </w:rPr>
        <w:t>Fe</w:t>
      </w:r>
      <w:r w:rsidRPr="00083A54">
        <w:rPr>
          <w:rFonts w:ascii="Cambria" w:hAnsi="Cambria"/>
          <w:vertAlign w:val="superscript"/>
        </w:rPr>
        <w:t>3+</w:t>
      </w:r>
      <w:r w:rsidR="0075218B" w:rsidRPr="00083A54">
        <w:rPr>
          <w:rFonts w:ascii="Cambria" w:hAnsi="Cambria"/>
          <w:i/>
        </w:rPr>
        <w:t>(aq)</w:t>
      </w:r>
      <w:r w:rsidR="0075218B" w:rsidRPr="00083A54">
        <w:rPr>
          <w:rFonts w:ascii="Cambria" w:hAnsi="Cambria"/>
        </w:rPr>
        <w:t xml:space="preserve"> </w:t>
      </w:r>
      <w:r w:rsidRPr="00083A54">
        <w:rPr>
          <w:rFonts w:ascii="Cambria" w:hAnsi="Cambria"/>
        </w:rPr>
        <w:t xml:space="preserve"> + SCN</w:t>
      </w:r>
      <w:r w:rsidRPr="00083A54">
        <w:rPr>
          <w:rFonts w:ascii="Cambria" w:hAnsi="Cambria"/>
          <w:vertAlign w:val="superscript"/>
        </w:rPr>
        <w:t>-</w:t>
      </w:r>
      <w:r w:rsidR="0075218B" w:rsidRPr="00083A54">
        <w:rPr>
          <w:rFonts w:ascii="Cambria" w:hAnsi="Cambria"/>
          <w:i/>
        </w:rPr>
        <w:t>(aq)</w:t>
      </w:r>
      <w:r w:rsidR="0075218B" w:rsidRPr="00083A54">
        <w:rPr>
          <w:rFonts w:ascii="Cambria" w:hAnsi="Cambria"/>
        </w:rPr>
        <w:t xml:space="preserve"> </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[FeNCS]</w:t>
      </w:r>
      <w:r w:rsidRPr="00083A54">
        <w:rPr>
          <w:rFonts w:ascii="Cambria" w:hAnsi="Cambria"/>
          <w:vertAlign w:val="superscript"/>
        </w:rPr>
        <w:t>2+</w:t>
      </w:r>
      <w:r w:rsidR="0075218B" w:rsidRPr="00083A54">
        <w:rPr>
          <w:rFonts w:ascii="Cambria" w:hAnsi="Cambria"/>
          <w:i/>
        </w:rPr>
        <w:t>(aq)</w:t>
      </w:r>
    </w:p>
    <w:p w14:paraId="1E031A26" w14:textId="6A226F7C" w:rsidR="00B417F9" w:rsidRPr="00083A54" w:rsidRDefault="003C36D7" w:rsidP="00F72A83">
      <w:pPr>
        <w:pStyle w:val="ListParagraph"/>
        <w:numPr>
          <w:ilvl w:val="2"/>
          <w:numId w:val="19"/>
        </w:numPr>
        <w:rPr>
          <w:rFonts w:ascii="Cambria" w:hAnsi="Cambria"/>
        </w:rPr>
      </w:pPr>
      <w:r w:rsidRPr="00083A54">
        <w:rPr>
          <w:rFonts w:ascii="Cambria" w:hAnsi="Cambria"/>
        </w:rPr>
        <w:t xml:space="preserve">Aluminum ion </w:t>
      </w:r>
      <w:r w:rsidR="00BD23C3" w:rsidRPr="00083A54">
        <w:rPr>
          <w:rFonts w:ascii="Cambria" w:hAnsi="Cambria"/>
        </w:rPr>
        <w:br/>
      </w:r>
    </w:p>
    <w:p w14:paraId="2FE1A14D" w14:textId="2D9C9A84" w:rsidR="003C36D7" w:rsidRPr="00083A54" w:rsidRDefault="009256C0" w:rsidP="00B417F9">
      <w:pPr>
        <w:pStyle w:val="ListParagraph"/>
        <w:numPr>
          <w:ilvl w:val="3"/>
          <w:numId w:val="19"/>
        </w:numPr>
        <w:rPr>
          <w:rFonts w:ascii="Cambria" w:hAnsi="Cambria"/>
        </w:rPr>
      </w:pPr>
      <w:ins w:id="157" w:author="Neal Abrams" w:date="2015-07-22T14:24:00Z">
        <w:r>
          <w:rPr>
            <w:rFonts w:ascii="Cambria" w:hAnsi="Cambria"/>
          </w:rPr>
          <w:t xml:space="preserve">Combine </w:t>
        </w:r>
      </w:ins>
      <w:del w:id="158" w:author="Neal Abrams" w:date="2015-07-22T14:24:00Z">
        <w:r w:rsidR="00B417F9" w:rsidRPr="00083A54" w:rsidDel="009256C0">
          <w:rPr>
            <w:rFonts w:ascii="Cambria" w:hAnsi="Cambria"/>
          </w:rPr>
          <w:delText xml:space="preserve">Aluminum </w:delText>
        </w:r>
      </w:del>
      <w:ins w:id="159" w:author="Neal Abrams" w:date="2015-07-22T14:24:00Z">
        <w:r>
          <w:rPr>
            <w:rFonts w:ascii="Cambria" w:hAnsi="Cambria"/>
          </w:rPr>
          <w:t>a</w:t>
        </w:r>
        <w:r w:rsidRPr="00083A54">
          <w:rPr>
            <w:rFonts w:ascii="Cambria" w:hAnsi="Cambria"/>
          </w:rPr>
          <w:t xml:space="preserve">luminum </w:t>
        </w:r>
      </w:ins>
      <w:r w:rsidR="00B417F9" w:rsidRPr="00083A54">
        <w:rPr>
          <w:rFonts w:ascii="Cambria" w:hAnsi="Cambria"/>
        </w:rPr>
        <w:t xml:space="preserve">(III) </w:t>
      </w:r>
      <w:del w:id="160" w:author="Neal Abrams" w:date="2015-07-22T14:24:00Z">
        <w:r w:rsidR="003C36D7" w:rsidRPr="00083A54" w:rsidDel="009256C0">
          <w:rPr>
            <w:rFonts w:ascii="Cambria" w:hAnsi="Cambria"/>
          </w:rPr>
          <w:delText xml:space="preserve">complexes </w:delText>
        </w:r>
      </w:del>
      <w:r w:rsidR="003C36D7" w:rsidRPr="00083A54">
        <w:rPr>
          <w:rFonts w:ascii="Cambria" w:hAnsi="Cambria"/>
        </w:rPr>
        <w:t xml:space="preserve">with </w:t>
      </w:r>
      <w:r w:rsidR="00B417F9" w:rsidRPr="00083A54">
        <w:rPr>
          <w:rFonts w:ascii="Cambria" w:hAnsi="Cambria"/>
        </w:rPr>
        <w:t>pyro</w:t>
      </w:r>
      <w:r w:rsidR="003C36D7" w:rsidRPr="00083A54">
        <w:rPr>
          <w:rFonts w:ascii="Cambria" w:hAnsi="Cambria"/>
        </w:rPr>
        <w:t xml:space="preserve">catechol violet </w:t>
      </w:r>
      <w:r w:rsidR="00B417F9" w:rsidRPr="00083A54">
        <w:rPr>
          <w:rFonts w:ascii="Cambria" w:hAnsi="Cambria"/>
        </w:rPr>
        <w:t xml:space="preserve">in </w:t>
      </w:r>
      <w:ins w:id="161" w:author="Neal Abrams" w:date="2015-07-22T14:24:00Z">
        <w:r>
          <w:rPr>
            <w:rFonts w:ascii="Cambria" w:hAnsi="Cambria"/>
          </w:rPr>
          <w:t xml:space="preserve">a </w:t>
        </w:r>
      </w:ins>
      <w:r w:rsidR="00B417F9" w:rsidRPr="00083A54">
        <w:rPr>
          <w:rFonts w:ascii="Cambria" w:hAnsi="Cambria"/>
        </w:rPr>
        <w:t xml:space="preserve">pH 6 ammonium acetate buffer solution </w:t>
      </w:r>
      <w:r w:rsidR="003C36D7" w:rsidRPr="00083A54">
        <w:rPr>
          <w:rFonts w:ascii="Cambria" w:hAnsi="Cambria"/>
        </w:rPr>
        <w:t>to form a blue solution.</w:t>
      </w:r>
      <w:r w:rsidR="00BD23C3" w:rsidRPr="00083A54">
        <w:rPr>
          <w:rFonts w:ascii="Cambria" w:hAnsi="Cambria"/>
        </w:rPr>
        <w:br/>
      </w:r>
    </w:p>
    <w:p w14:paraId="67353303" w14:textId="526B4064" w:rsidR="00B417F9" w:rsidRPr="00083A54" w:rsidRDefault="00B417F9" w:rsidP="00B417F9">
      <w:pPr>
        <w:pStyle w:val="ListParagraph"/>
        <w:numPr>
          <w:ilvl w:val="3"/>
          <w:numId w:val="19"/>
        </w:numPr>
        <w:rPr>
          <w:rFonts w:ascii="Cambria" w:hAnsi="Cambria"/>
        </w:rPr>
      </w:pPr>
      <w:r w:rsidRPr="00083A54">
        <w:rPr>
          <w:rFonts w:ascii="Cambria" w:hAnsi="Cambria"/>
        </w:rPr>
        <w:t xml:space="preserve">Aluminum </w:t>
      </w:r>
      <w:r w:rsidR="00963A6D" w:rsidRPr="00083A54">
        <w:rPr>
          <w:rFonts w:ascii="Cambria" w:hAnsi="Cambria"/>
        </w:rPr>
        <w:t xml:space="preserve">(III) </w:t>
      </w:r>
      <w:del w:id="162" w:author="Neal Abrams" w:date="2015-07-22T14:24:00Z">
        <w:r w:rsidRPr="00083A54" w:rsidDel="009256C0">
          <w:rPr>
            <w:rFonts w:ascii="Cambria" w:hAnsi="Cambria"/>
          </w:rPr>
          <w:delText>also precipitates</w:delText>
        </w:r>
      </w:del>
      <w:ins w:id="163" w:author="Neal Abrams" w:date="2015-07-22T14:24:00Z">
        <w:r w:rsidR="009256C0">
          <w:rPr>
            <w:rFonts w:ascii="Cambria" w:hAnsi="Cambria"/>
          </w:rPr>
          <w:t>is also precipitated</w:t>
        </w:r>
      </w:ins>
      <w:r w:rsidRPr="00083A54">
        <w:rPr>
          <w:rFonts w:ascii="Cambria" w:hAnsi="Cambria"/>
        </w:rPr>
        <w:t xml:space="preserve"> in the presence of weak base to form the gelatinous</w:t>
      </w:r>
      <w:ins w:id="164" w:author="Neal Abrams" w:date="2015-07-22T14:24:00Z">
        <w:r w:rsidR="009256C0">
          <w:rPr>
            <w:rFonts w:ascii="Cambria" w:hAnsi="Cambria"/>
          </w:rPr>
          <w:t>-white</w:t>
        </w:r>
      </w:ins>
      <w:r w:rsidRPr="00083A54">
        <w:rPr>
          <w:rFonts w:ascii="Cambria" w:hAnsi="Cambria"/>
        </w:rPr>
        <w:t xml:space="preserve"> Al(OH)</w:t>
      </w:r>
      <w:r w:rsidRPr="00083A54">
        <w:rPr>
          <w:rFonts w:ascii="Cambria" w:hAnsi="Cambria"/>
          <w:vertAlign w:val="subscript"/>
        </w:rPr>
        <w:t>3</w:t>
      </w:r>
      <w:r w:rsidRPr="00083A54">
        <w:rPr>
          <w:rFonts w:ascii="Cambria" w:hAnsi="Cambria"/>
          <w:i/>
        </w:rPr>
        <w:t>(s)</w:t>
      </w:r>
      <w:r w:rsidRPr="00083A54">
        <w:rPr>
          <w:rFonts w:ascii="Cambria" w:hAnsi="Cambria"/>
        </w:rPr>
        <w:t xml:space="preserve"> compound. Addition of more base causes the compound to form the </w:t>
      </w:r>
      <w:ins w:id="165" w:author="Neal Abrams" w:date="2015-07-22T14:24:00Z">
        <w:r w:rsidR="009256C0">
          <w:rPr>
            <w:rFonts w:ascii="Cambria" w:hAnsi="Cambria"/>
          </w:rPr>
          <w:t xml:space="preserve">clear and colorless </w:t>
        </w:r>
      </w:ins>
      <w:del w:id="166" w:author="Neal Abrams" w:date="2015-07-22T14:26:00Z">
        <w:r w:rsidRPr="00083A54" w:rsidDel="009256C0">
          <w:rPr>
            <w:rFonts w:ascii="Cambria" w:hAnsi="Cambria"/>
          </w:rPr>
          <w:delText xml:space="preserve">soluble </w:delText>
        </w:r>
      </w:del>
      <w:r w:rsidRPr="00083A54">
        <w:rPr>
          <w:rFonts w:ascii="Cambria" w:hAnsi="Cambria"/>
        </w:rPr>
        <w:t>[Al(OH)</w:t>
      </w:r>
      <w:r w:rsidRPr="00083A54">
        <w:rPr>
          <w:rFonts w:ascii="Cambria" w:hAnsi="Cambria"/>
          <w:vertAlign w:val="subscript"/>
        </w:rPr>
        <w:t>4</w:t>
      </w:r>
      <w:r w:rsidRPr="00083A54">
        <w:rPr>
          <w:rFonts w:ascii="Cambria" w:hAnsi="Cambria"/>
        </w:rPr>
        <w:t>]</w:t>
      </w:r>
      <w:ins w:id="167" w:author="Neal Abrams" w:date="2015-07-22T14:25:00Z">
        <w:r w:rsidR="009256C0" w:rsidRPr="009256C0">
          <w:rPr>
            <w:rFonts w:ascii="Cambria" w:hAnsi="Cambria"/>
            <w:vertAlign w:val="superscript"/>
          </w:rPr>
          <w:t>-</w:t>
        </w:r>
      </w:ins>
      <w:r w:rsidRPr="00083A54">
        <w:rPr>
          <w:rFonts w:ascii="Cambria" w:hAnsi="Cambria"/>
          <w:i/>
        </w:rPr>
        <w:t>(aq)</w:t>
      </w:r>
      <w:r w:rsidRPr="00083A54">
        <w:rPr>
          <w:rFonts w:ascii="Cambria" w:hAnsi="Cambria"/>
        </w:rPr>
        <w:t xml:space="preserve"> </w:t>
      </w:r>
      <w:ins w:id="168" w:author="Neal Abrams" w:date="2015-07-22T14:26:00Z">
        <w:r w:rsidR="009256C0">
          <w:rPr>
            <w:rFonts w:ascii="Cambria" w:hAnsi="Cambria"/>
          </w:rPr>
          <w:t xml:space="preserve">soluble </w:t>
        </w:r>
      </w:ins>
      <w:r w:rsidRPr="00083A54">
        <w:rPr>
          <w:rFonts w:ascii="Cambria" w:hAnsi="Cambria"/>
        </w:rPr>
        <w:t>complex.</w:t>
      </w:r>
      <w:r w:rsidR="00BD23C3" w:rsidRPr="00083A54">
        <w:rPr>
          <w:rFonts w:ascii="Cambria" w:hAnsi="Cambria"/>
        </w:rPr>
        <w:br/>
      </w:r>
    </w:p>
    <w:p w14:paraId="42FA9175" w14:textId="1DC6C1EB" w:rsidR="00B11331" w:rsidRPr="00083A54" w:rsidRDefault="003C36D7" w:rsidP="00F72A83">
      <w:pPr>
        <w:pStyle w:val="ListParagraph"/>
        <w:numPr>
          <w:ilvl w:val="2"/>
          <w:numId w:val="19"/>
        </w:numPr>
        <w:rPr>
          <w:rFonts w:ascii="Cambria" w:hAnsi="Cambria"/>
        </w:rPr>
      </w:pPr>
      <w:r w:rsidRPr="00083A54">
        <w:rPr>
          <w:rFonts w:ascii="Cambria" w:hAnsi="Cambria"/>
        </w:rPr>
        <w:t>Zinc</w:t>
      </w:r>
      <w:r w:rsidR="00B11331" w:rsidRPr="00083A54">
        <w:rPr>
          <w:rFonts w:ascii="Cambria" w:hAnsi="Cambria"/>
        </w:rPr>
        <w:t xml:space="preserve"> ion</w:t>
      </w:r>
      <w:r w:rsidR="00BD23C3" w:rsidRPr="00083A54">
        <w:rPr>
          <w:rFonts w:ascii="Cambria" w:hAnsi="Cambria"/>
        </w:rPr>
        <w:br/>
      </w:r>
    </w:p>
    <w:p w14:paraId="2D77153E" w14:textId="32A3EF11" w:rsidR="00B11331" w:rsidRPr="00083A54" w:rsidRDefault="0075218B" w:rsidP="00B11331">
      <w:pPr>
        <w:pStyle w:val="ListParagraph"/>
        <w:numPr>
          <w:ilvl w:val="3"/>
          <w:numId w:val="19"/>
        </w:numPr>
        <w:rPr>
          <w:rFonts w:ascii="Cambria" w:hAnsi="Cambria"/>
        </w:rPr>
      </w:pPr>
      <w:del w:id="169" w:author="Neal Abrams" w:date="2015-07-22T14:26:00Z">
        <w:r w:rsidRPr="00083A54" w:rsidDel="009256C0">
          <w:rPr>
            <w:rFonts w:ascii="Cambria" w:hAnsi="Cambria"/>
          </w:rPr>
          <w:delText>Like aluminum,</w:delText>
        </w:r>
      </w:del>
      <w:ins w:id="170" w:author="Neal Abrams" w:date="2015-07-22T14:26:00Z">
        <w:r w:rsidR="009256C0">
          <w:rPr>
            <w:rFonts w:ascii="Cambria" w:hAnsi="Cambria"/>
          </w:rPr>
          <w:t>Add</w:t>
        </w:r>
      </w:ins>
      <w:r w:rsidRPr="00083A54">
        <w:rPr>
          <w:rFonts w:ascii="Cambria" w:hAnsi="Cambria"/>
        </w:rPr>
        <w:t xml:space="preserve"> z</w:t>
      </w:r>
      <w:r w:rsidR="00B11331" w:rsidRPr="00083A54">
        <w:rPr>
          <w:rFonts w:ascii="Cambria" w:hAnsi="Cambria"/>
        </w:rPr>
        <w:t>inc</w:t>
      </w:r>
      <w:r w:rsidRPr="00083A54">
        <w:rPr>
          <w:rFonts w:ascii="Cambria" w:hAnsi="Cambria"/>
        </w:rPr>
        <w:t xml:space="preserve"> (II)</w:t>
      </w:r>
      <w:r w:rsidR="00B11331" w:rsidRPr="00083A54">
        <w:rPr>
          <w:rFonts w:ascii="Cambria" w:hAnsi="Cambria"/>
        </w:rPr>
        <w:t xml:space="preserve"> </w:t>
      </w:r>
      <w:ins w:id="171" w:author="Neal Abrams" w:date="2015-07-22T14:27:00Z">
        <w:r w:rsidR="009256C0">
          <w:rPr>
            <w:rFonts w:ascii="Cambria" w:hAnsi="Cambria"/>
          </w:rPr>
          <w:t xml:space="preserve">to a small amount of base to form a white precipitate. </w:t>
        </w:r>
      </w:ins>
      <w:del w:id="172" w:author="Neal Abrams" w:date="2015-07-22T14:27:00Z">
        <w:r w:rsidR="00B11331" w:rsidRPr="00083A54" w:rsidDel="009256C0">
          <w:rPr>
            <w:rFonts w:ascii="Cambria" w:hAnsi="Cambria"/>
          </w:rPr>
          <w:delText>precipitates in the presence of a small amount of base,</w:delText>
        </w:r>
      </w:del>
      <w:ins w:id="173" w:author="Neal Abrams" w:date="2015-07-22T14:27:00Z">
        <w:r w:rsidR="009256C0">
          <w:rPr>
            <w:rFonts w:ascii="Cambria" w:hAnsi="Cambria"/>
          </w:rPr>
          <w:t>Then add more base to re-dissolve the precipitate</w:t>
        </w:r>
      </w:ins>
      <w:r w:rsidR="00B11331" w:rsidRPr="00083A54">
        <w:rPr>
          <w:rFonts w:ascii="Cambria" w:hAnsi="Cambria"/>
        </w:rPr>
        <w:t xml:space="preserve"> </w:t>
      </w:r>
      <w:del w:id="174" w:author="Neal Abrams" w:date="2015-07-22T14:27:00Z">
        <w:r w:rsidR="00B11331" w:rsidRPr="00083A54" w:rsidDel="009256C0">
          <w:rPr>
            <w:rFonts w:ascii="Cambria" w:hAnsi="Cambria"/>
          </w:rPr>
          <w:delText>then re-dissolves with the addition of more base to</w:delText>
        </w:r>
      </w:del>
      <w:ins w:id="175" w:author="Neal Abrams" w:date="2015-07-22T14:27:00Z">
        <w:r w:rsidR="009256C0">
          <w:rPr>
            <w:rFonts w:ascii="Cambria" w:hAnsi="Cambria"/>
          </w:rPr>
          <w:t>and</w:t>
        </w:r>
      </w:ins>
      <w:r w:rsidR="00B11331" w:rsidRPr="00083A54">
        <w:rPr>
          <w:rFonts w:ascii="Cambria" w:hAnsi="Cambria"/>
        </w:rPr>
        <w:t xml:space="preserve"> form the soluble [Zn(OH)</w:t>
      </w:r>
      <w:r w:rsidR="00B11331" w:rsidRPr="00083A54">
        <w:rPr>
          <w:rFonts w:ascii="Cambria" w:hAnsi="Cambria"/>
          <w:vertAlign w:val="subscript"/>
        </w:rPr>
        <w:t>4</w:t>
      </w:r>
      <w:r w:rsidR="00B11331" w:rsidRPr="00083A54">
        <w:rPr>
          <w:rFonts w:ascii="Cambria" w:hAnsi="Cambria"/>
        </w:rPr>
        <w:t>]</w:t>
      </w:r>
      <w:ins w:id="176" w:author="Neal Abrams" w:date="2015-07-22T14:51:00Z">
        <w:r w:rsidR="001107B4" w:rsidRPr="00E65496">
          <w:rPr>
            <w:rFonts w:ascii="Cambria" w:hAnsi="Cambria"/>
            <w:vertAlign w:val="superscript"/>
          </w:rPr>
          <w:t>2</w:t>
        </w:r>
      </w:ins>
      <w:r w:rsidR="00B11331" w:rsidRPr="00083A54">
        <w:rPr>
          <w:rFonts w:ascii="Cambria" w:hAnsi="Cambria"/>
          <w:vertAlign w:val="superscript"/>
        </w:rPr>
        <w:t>-</w:t>
      </w:r>
      <w:r w:rsidR="00B11331" w:rsidRPr="00083A54">
        <w:rPr>
          <w:rFonts w:ascii="Cambria" w:hAnsi="Cambria"/>
        </w:rPr>
        <w:t xml:space="preserve"> complex. </w:t>
      </w:r>
      <w:r w:rsidR="00BD23C3" w:rsidRPr="00083A54">
        <w:rPr>
          <w:rFonts w:ascii="Cambria" w:hAnsi="Cambria"/>
        </w:rPr>
        <w:br/>
      </w:r>
    </w:p>
    <w:p w14:paraId="59C1C2C5" w14:textId="49A6FFF6" w:rsidR="003C36D7" w:rsidRPr="00083A54" w:rsidRDefault="007505E8" w:rsidP="00B11331">
      <w:pPr>
        <w:pStyle w:val="ListParagraph"/>
        <w:numPr>
          <w:ilvl w:val="3"/>
          <w:numId w:val="19"/>
        </w:numPr>
        <w:rPr>
          <w:rFonts w:ascii="Cambria" w:hAnsi="Cambria"/>
        </w:rPr>
      </w:pPr>
      <w:ins w:id="177" w:author="Neal Abrams" w:date="2015-07-22T14:30:00Z">
        <w:r>
          <w:rPr>
            <w:rFonts w:ascii="Cambria" w:hAnsi="Cambria"/>
          </w:rPr>
          <w:t xml:space="preserve">Add </w:t>
        </w:r>
      </w:ins>
      <w:del w:id="178" w:author="Neal Abrams" w:date="2015-07-22T14:30:00Z">
        <w:r w:rsidR="00B11331" w:rsidRPr="00083A54" w:rsidDel="007505E8">
          <w:rPr>
            <w:rFonts w:ascii="Cambria" w:hAnsi="Cambria"/>
          </w:rPr>
          <w:delText xml:space="preserve">Zinc </w:delText>
        </w:r>
      </w:del>
      <w:ins w:id="179" w:author="Neal Abrams" w:date="2015-07-22T15:02:00Z">
        <w:r w:rsidR="00165376">
          <w:rPr>
            <w:rFonts w:ascii="Cambria" w:hAnsi="Cambria"/>
          </w:rPr>
          <w:t>z</w:t>
        </w:r>
      </w:ins>
      <w:ins w:id="180" w:author="Neal Abrams" w:date="2015-07-22T14:30:00Z">
        <w:r w:rsidRPr="00083A54">
          <w:rPr>
            <w:rFonts w:ascii="Cambria" w:hAnsi="Cambria"/>
          </w:rPr>
          <w:t xml:space="preserve">inc </w:t>
        </w:r>
      </w:ins>
      <w:r w:rsidR="00B11331" w:rsidRPr="00083A54">
        <w:rPr>
          <w:rFonts w:ascii="Cambria" w:hAnsi="Cambria"/>
        </w:rPr>
        <w:t xml:space="preserve">(II) </w:t>
      </w:r>
      <w:ins w:id="181" w:author="Neal Abrams" w:date="2015-07-22T14:30:00Z">
        <w:r>
          <w:rPr>
            <w:rFonts w:ascii="Cambria" w:hAnsi="Cambria"/>
          </w:rPr>
          <w:t xml:space="preserve">to </w:t>
        </w:r>
      </w:ins>
      <w:del w:id="182" w:author="Neal Abrams" w:date="2015-07-22T14:30:00Z">
        <w:r w:rsidR="003C36D7" w:rsidRPr="00083A54" w:rsidDel="007505E8">
          <w:rPr>
            <w:rFonts w:ascii="Cambria" w:hAnsi="Cambria"/>
          </w:rPr>
          <w:delText xml:space="preserve">forms a light green precipitate in the presence of </w:delText>
        </w:r>
      </w:del>
      <w:r w:rsidR="003C36D7" w:rsidRPr="00083A54">
        <w:rPr>
          <w:rFonts w:ascii="Cambria" w:hAnsi="Cambria"/>
        </w:rPr>
        <w:t>potassium hexacyanoferrate, K</w:t>
      </w:r>
      <w:r w:rsidR="003C36D7" w:rsidRPr="00083A54">
        <w:rPr>
          <w:rFonts w:ascii="Cambria" w:hAnsi="Cambria"/>
          <w:vertAlign w:val="subscript"/>
        </w:rPr>
        <w:t>4</w:t>
      </w:r>
      <w:r w:rsidR="003C36D7" w:rsidRPr="00083A54">
        <w:rPr>
          <w:rFonts w:ascii="Cambria" w:hAnsi="Cambria"/>
        </w:rPr>
        <w:t>[Fe(CN)</w:t>
      </w:r>
      <w:r w:rsidR="003C36D7" w:rsidRPr="00083A54">
        <w:rPr>
          <w:rFonts w:ascii="Cambria" w:hAnsi="Cambria"/>
          <w:vertAlign w:val="subscript"/>
        </w:rPr>
        <w:t>6</w:t>
      </w:r>
      <w:r w:rsidR="003C36D7" w:rsidRPr="00083A54">
        <w:rPr>
          <w:rFonts w:ascii="Cambria" w:hAnsi="Cambria"/>
        </w:rPr>
        <w:t xml:space="preserve">] to form </w:t>
      </w:r>
      <w:ins w:id="183" w:author="Neal Abrams" w:date="2015-07-22T14:30:00Z">
        <w:r>
          <w:rPr>
            <w:rFonts w:ascii="Cambria" w:hAnsi="Cambria"/>
          </w:rPr>
          <w:t xml:space="preserve">the light green precipitate </w:t>
        </w:r>
      </w:ins>
      <w:r w:rsidR="003C36D7" w:rsidRPr="00083A54">
        <w:rPr>
          <w:rFonts w:ascii="Cambria" w:hAnsi="Cambria"/>
        </w:rPr>
        <w:t>K</w:t>
      </w:r>
      <w:r w:rsidR="003C36D7" w:rsidRPr="00083A54">
        <w:rPr>
          <w:rFonts w:ascii="Cambria" w:hAnsi="Cambria"/>
          <w:vertAlign w:val="subscript"/>
        </w:rPr>
        <w:t>2</w:t>
      </w:r>
      <w:r w:rsidR="003C36D7" w:rsidRPr="00083A54">
        <w:rPr>
          <w:rFonts w:ascii="Cambria" w:hAnsi="Cambria"/>
        </w:rPr>
        <w:t>Zn</w:t>
      </w:r>
      <w:r w:rsidR="003C36D7" w:rsidRPr="00083A54">
        <w:rPr>
          <w:rFonts w:ascii="Cambria" w:hAnsi="Cambria"/>
          <w:vertAlign w:val="subscript"/>
        </w:rPr>
        <w:t>3</w:t>
      </w:r>
      <w:r w:rsidR="003C36D7" w:rsidRPr="00083A54">
        <w:rPr>
          <w:rFonts w:ascii="Cambria" w:hAnsi="Cambria"/>
        </w:rPr>
        <w:t>[Fe(CN)</w:t>
      </w:r>
      <w:r w:rsidR="003C36D7" w:rsidRPr="00083A54">
        <w:rPr>
          <w:rFonts w:ascii="Cambria" w:hAnsi="Cambria"/>
          <w:vertAlign w:val="subscript"/>
        </w:rPr>
        <w:t>6</w:t>
      </w:r>
      <w:r w:rsidR="003C36D7" w:rsidRPr="00083A54">
        <w:rPr>
          <w:rFonts w:ascii="Cambria" w:hAnsi="Cambria"/>
        </w:rPr>
        <w:t>]</w:t>
      </w:r>
      <w:r w:rsidR="003C36D7" w:rsidRPr="00083A54">
        <w:rPr>
          <w:rFonts w:ascii="Cambria" w:hAnsi="Cambria"/>
          <w:vertAlign w:val="subscript"/>
        </w:rPr>
        <w:t>2</w:t>
      </w:r>
      <w:r w:rsidR="003C36D7" w:rsidRPr="00083A54">
        <w:rPr>
          <w:rFonts w:ascii="Cambria" w:hAnsi="Cambria"/>
          <w:i/>
        </w:rPr>
        <w:t>(s)</w:t>
      </w:r>
      <w:r w:rsidR="003C36D7" w:rsidRPr="00083A54">
        <w:rPr>
          <w:rFonts w:ascii="Cambria" w:hAnsi="Cambria"/>
        </w:rPr>
        <w:t>:</w:t>
      </w:r>
    </w:p>
    <w:p w14:paraId="4AD40A8D" w14:textId="5F5825B3" w:rsidR="003C36D7" w:rsidRPr="00083A54" w:rsidRDefault="003C36D7" w:rsidP="003C36D7">
      <w:pPr>
        <w:ind w:left="720"/>
        <w:jc w:val="center"/>
        <w:rPr>
          <w:rFonts w:ascii="Cambria" w:hAnsi="Cambria"/>
        </w:rPr>
      </w:pPr>
      <w:r w:rsidRPr="00083A54">
        <w:rPr>
          <w:rFonts w:ascii="Cambria" w:hAnsi="Cambria"/>
        </w:rPr>
        <w:t>3</w:t>
      </w:r>
      <w:ins w:id="184" w:author="JoVE JoVE" w:date="2015-07-17T11:02:00Z">
        <w:r w:rsidR="00014D44">
          <w:rPr>
            <w:rFonts w:ascii="Cambria" w:hAnsi="Cambria"/>
          </w:rPr>
          <w:t xml:space="preserve"> </w:t>
        </w:r>
      </w:ins>
      <w:r w:rsidRPr="00083A54">
        <w:rPr>
          <w:rFonts w:ascii="Cambria" w:hAnsi="Cambria"/>
        </w:rPr>
        <w:t>Zn</w:t>
      </w:r>
      <w:r w:rsidRPr="00083A54">
        <w:rPr>
          <w:rFonts w:ascii="Cambria" w:hAnsi="Cambria"/>
          <w:vertAlign w:val="superscript"/>
        </w:rPr>
        <w:t>2+</w:t>
      </w:r>
      <w:r w:rsidRPr="00083A54">
        <w:rPr>
          <w:rFonts w:ascii="Cambria" w:hAnsi="Cambria"/>
          <w:i/>
        </w:rPr>
        <w:t>(aq)</w:t>
      </w:r>
      <w:r w:rsidRPr="00083A54">
        <w:rPr>
          <w:rFonts w:ascii="Cambria" w:hAnsi="Cambria"/>
        </w:rPr>
        <w:t xml:space="preserve"> + 2</w:t>
      </w:r>
      <w:ins w:id="185" w:author="JoVE JoVE" w:date="2015-07-17T11:02:00Z">
        <w:r w:rsidR="00014D44">
          <w:rPr>
            <w:rFonts w:ascii="Cambria" w:hAnsi="Cambria"/>
          </w:rPr>
          <w:t xml:space="preserve"> </w:t>
        </w:r>
      </w:ins>
      <w:r w:rsidRPr="00083A54">
        <w:rPr>
          <w:rFonts w:ascii="Cambria" w:hAnsi="Cambria"/>
        </w:rPr>
        <w:t>K</w:t>
      </w:r>
      <w:r w:rsidRPr="00083A54">
        <w:rPr>
          <w:rFonts w:ascii="Cambria" w:hAnsi="Cambria"/>
          <w:vertAlign w:val="subscript"/>
        </w:rPr>
        <w:t>4</w:t>
      </w:r>
      <w:r w:rsidRPr="00083A54">
        <w:rPr>
          <w:rFonts w:ascii="Cambria" w:hAnsi="Cambria"/>
        </w:rPr>
        <w:t>[Fe(CN)</w:t>
      </w:r>
      <w:r w:rsidRPr="00083A54">
        <w:rPr>
          <w:rFonts w:ascii="Cambria" w:hAnsi="Cambria"/>
          <w:vertAlign w:val="subscript"/>
        </w:rPr>
        <w:t>6</w:t>
      </w:r>
      <w:r w:rsidRPr="00083A54">
        <w:rPr>
          <w:rFonts w:ascii="Cambria" w:hAnsi="Cambria"/>
        </w:rPr>
        <w:t>]</w:t>
      </w:r>
      <w:r w:rsidRPr="00083A54">
        <w:rPr>
          <w:rFonts w:ascii="Cambria" w:hAnsi="Cambria"/>
          <w:i/>
        </w:rPr>
        <w:t>(aq)</w:t>
      </w:r>
      <w:r w:rsidRPr="00083A54">
        <w:rPr>
          <w:rFonts w:ascii="Cambria" w:hAnsi="Cambria"/>
        </w:rPr>
        <w:t xml:space="preserve"> </w:t>
      </w:r>
      <w:r w:rsidRPr="00083A54">
        <w:rPr>
          <w:rFonts w:ascii="Cambria" w:hAnsi="Cambria"/>
        </w:rPr>
        <w:sym w:font="Wingdings" w:char="F0E0"/>
      </w:r>
      <w:r w:rsidRPr="00083A54">
        <w:rPr>
          <w:rFonts w:ascii="Cambria" w:hAnsi="Cambria"/>
        </w:rPr>
        <w:t xml:space="preserve"> K</w:t>
      </w:r>
      <w:r w:rsidRPr="00083A54">
        <w:rPr>
          <w:rFonts w:ascii="Cambria" w:hAnsi="Cambria"/>
          <w:vertAlign w:val="subscript"/>
        </w:rPr>
        <w:t>2</w:t>
      </w:r>
      <w:r w:rsidRPr="00083A54">
        <w:rPr>
          <w:rFonts w:ascii="Cambria" w:hAnsi="Cambria"/>
        </w:rPr>
        <w:t>Zn</w:t>
      </w:r>
      <w:r w:rsidRPr="00083A54">
        <w:rPr>
          <w:rFonts w:ascii="Cambria" w:hAnsi="Cambria"/>
          <w:vertAlign w:val="subscript"/>
        </w:rPr>
        <w:t>3</w:t>
      </w:r>
      <w:r w:rsidRPr="00083A54">
        <w:rPr>
          <w:rFonts w:ascii="Cambria" w:hAnsi="Cambria"/>
        </w:rPr>
        <w:t>[Fe(CN)</w:t>
      </w:r>
      <w:r w:rsidRPr="00083A54">
        <w:rPr>
          <w:rFonts w:ascii="Cambria" w:hAnsi="Cambria"/>
          <w:vertAlign w:val="subscript"/>
        </w:rPr>
        <w:t>6</w:t>
      </w:r>
      <w:r w:rsidRPr="00083A54">
        <w:rPr>
          <w:rFonts w:ascii="Cambria" w:hAnsi="Cambria"/>
        </w:rPr>
        <w:t>]</w:t>
      </w:r>
      <w:r w:rsidRPr="00083A54">
        <w:rPr>
          <w:rFonts w:ascii="Cambria" w:hAnsi="Cambria"/>
          <w:vertAlign w:val="subscript"/>
        </w:rPr>
        <w:t>2</w:t>
      </w:r>
      <w:r w:rsidRPr="00083A54">
        <w:rPr>
          <w:rFonts w:ascii="Cambria" w:hAnsi="Cambria"/>
          <w:i/>
        </w:rPr>
        <w:t>(s)</w:t>
      </w:r>
      <w:r w:rsidRPr="00083A54">
        <w:rPr>
          <w:rFonts w:ascii="Cambria" w:hAnsi="Cambria"/>
        </w:rPr>
        <w:t xml:space="preserve"> + 6</w:t>
      </w:r>
      <w:ins w:id="186" w:author="JoVE JoVE" w:date="2015-07-17T11:02:00Z">
        <w:r w:rsidR="00014D44">
          <w:rPr>
            <w:rFonts w:ascii="Cambria" w:hAnsi="Cambria"/>
          </w:rPr>
          <w:t xml:space="preserve"> </w:t>
        </w:r>
      </w:ins>
      <w:r w:rsidRPr="00083A54">
        <w:rPr>
          <w:rFonts w:ascii="Cambria" w:hAnsi="Cambria"/>
        </w:rPr>
        <w:t>K</w:t>
      </w:r>
      <w:r w:rsidRPr="00083A54">
        <w:rPr>
          <w:rFonts w:ascii="Cambria" w:hAnsi="Cambria"/>
          <w:vertAlign w:val="superscript"/>
        </w:rPr>
        <w:t>+</w:t>
      </w:r>
      <w:r w:rsidRPr="00083A54">
        <w:rPr>
          <w:rFonts w:ascii="Cambria" w:hAnsi="Cambria"/>
          <w:i/>
        </w:rPr>
        <w:t>(aq)</w:t>
      </w:r>
    </w:p>
    <w:p w14:paraId="41BBF553" w14:textId="61E4D6E0" w:rsidR="00A9477D" w:rsidRPr="00083A54" w:rsidRDefault="00A9477D" w:rsidP="00F72A83">
      <w:pPr>
        <w:ind w:left="360"/>
        <w:rPr>
          <w:rFonts w:ascii="Cambria" w:hAnsi="Cambria"/>
        </w:rPr>
      </w:pPr>
    </w:p>
    <w:p w14:paraId="2912AD62" w14:textId="22CF6927" w:rsidR="005C3B9B" w:rsidRPr="00083A54" w:rsidRDefault="005C3B9B" w:rsidP="009610F2">
      <w:pPr>
        <w:pStyle w:val="Heading2"/>
        <w:rPr>
          <w:rFonts w:ascii="Cambria" w:hAnsi="Cambria"/>
        </w:rPr>
      </w:pPr>
      <w:commentRangeStart w:id="187"/>
      <w:r w:rsidRPr="00083A54">
        <w:rPr>
          <w:rFonts w:ascii="Cambria" w:hAnsi="Cambria"/>
        </w:rPr>
        <w:t>Representative results</w:t>
      </w:r>
      <w:commentRangeEnd w:id="187"/>
      <w:r w:rsidR="00BF3DA9">
        <w:rPr>
          <w:rStyle w:val="CommentReference"/>
          <w:rFonts w:ascii="Garamond" w:eastAsiaTheme="minorEastAsia" w:hAnsi="Garamond" w:cstheme="minorBidi"/>
          <w:b w:val="0"/>
          <w:bCs w:val="0"/>
          <w:color w:val="auto"/>
        </w:rPr>
        <w:commentReference w:id="187"/>
      </w:r>
    </w:p>
    <w:p w14:paraId="4BCEA607" w14:textId="52F8B7A0" w:rsidR="009610F2" w:rsidRPr="00083A54" w:rsidDel="007505E8" w:rsidRDefault="00963A6D" w:rsidP="00E842D4">
      <w:pPr>
        <w:rPr>
          <w:rFonts w:ascii="Cambria" w:hAnsi="Cambria"/>
        </w:rPr>
      </w:pPr>
      <w:moveFromRangeStart w:id="188" w:author="Neal Abrams" w:date="2015-07-22T14:32:00Z" w:name="move299194873"/>
      <w:moveFrom w:id="189" w:author="Neal Abrams" w:date="2015-07-22T14:32:00Z">
        <w:r w:rsidRPr="00083A54" w:rsidDel="007505E8">
          <w:rPr>
            <w:rFonts w:ascii="Cambria" w:hAnsi="Cambria"/>
          </w:rPr>
          <w:t>The formation of a precip</w:t>
        </w:r>
        <w:r w:rsidR="0075218B" w:rsidRPr="00083A54" w:rsidDel="007505E8">
          <w:rPr>
            <w:rFonts w:ascii="Cambria" w:hAnsi="Cambria"/>
          </w:rPr>
          <w:t>itate, gas, or colored solution</w:t>
        </w:r>
        <w:r w:rsidRPr="00083A54" w:rsidDel="007505E8">
          <w:rPr>
            <w:rFonts w:ascii="Cambria" w:hAnsi="Cambria"/>
          </w:rPr>
          <w:t xml:space="preserve"> </w:t>
        </w:r>
        <w:r w:rsidR="0075218B" w:rsidRPr="00083A54" w:rsidDel="007505E8">
          <w:rPr>
            <w:rFonts w:ascii="Cambria" w:hAnsi="Cambria"/>
          </w:rPr>
          <w:t>is a</w:t>
        </w:r>
        <w:r w:rsidRPr="00083A54" w:rsidDel="007505E8">
          <w:rPr>
            <w:rFonts w:ascii="Cambria" w:hAnsi="Cambria"/>
          </w:rPr>
          <w:t xml:space="preserve"> key indica</w:t>
        </w:r>
        <w:r w:rsidR="0075218B" w:rsidRPr="00083A54" w:rsidDel="007505E8">
          <w:rPr>
            <w:rFonts w:ascii="Cambria" w:hAnsi="Cambria"/>
          </w:rPr>
          <w:t>tor</w:t>
        </w:r>
        <w:r w:rsidRPr="00083A54" w:rsidDel="007505E8">
          <w:rPr>
            <w:rFonts w:ascii="Cambria" w:hAnsi="Cambria"/>
          </w:rPr>
          <w:t xml:space="preserve"> a reaction has </w:t>
        </w:r>
        <w:r w:rsidR="00B11331" w:rsidRPr="00083A54" w:rsidDel="007505E8">
          <w:rPr>
            <w:rFonts w:ascii="Cambria" w:hAnsi="Cambria"/>
          </w:rPr>
          <w:t>occurred</w:t>
        </w:r>
        <w:r w:rsidRPr="00083A54" w:rsidDel="007505E8">
          <w:rPr>
            <w:rFonts w:ascii="Cambria" w:hAnsi="Cambria"/>
          </w:rPr>
          <w:t xml:space="preserve"> between two reactants. Those reaction</w:t>
        </w:r>
        <w:r w:rsidR="0075218B" w:rsidRPr="00083A54" w:rsidDel="007505E8">
          <w:rPr>
            <w:rFonts w:ascii="Cambria" w:hAnsi="Cambria"/>
          </w:rPr>
          <w:t>s</w:t>
        </w:r>
        <w:r w:rsidRPr="00083A54" w:rsidDel="007505E8">
          <w:rPr>
            <w:rFonts w:ascii="Cambria" w:hAnsi="Cambria"/>
          </w:rPr>
          <w:t xml:space="preserve"> may be unique to a certain cation or anion</w:t>
        </w:r>
        <w:r w:rsidR="00BD23C3" w:rsidRPr="00083A54" w:rsidDel="007505E8">
          <w:rPr>
            <w:rFonts w:ascii="Cambria" w:hAnsi="Cambria"/>
          </w:rPr>
          <w:t>,</w:t>
        </w:r>
        <w:r w:rsidRPr="00083A54" w:rsidDel="007505E8">
          <w:rPr>
            <w:rFonts w:ascii="Cambria" w:hAnsi="Cambria"/>
          </w:rPr>
          <w:t xml:space="preserve"> or common to all ions within a group or class of reagents. For example, all transition metal ions </w:t>
        </w:r>
        <w:r w:rsidR="0075218B" w:rsidRPr="00083A54" w:rsidDel="007505E8">
          <w:rPr>
            <w:rFonts w:ascii="Cambria" w:hAnsi="Cambria"/>
          </w:rPr>
          <w:t xml:space="preserve">react </w:t>
        </w:r>
        <w:r w:rsidRPr="00083A54" w:rsidDel="007505E8">
          <w:rPr>
            <w:rFonts w:ascii="Cambria" w:hAnsi="Cambria"/>
          </w:rPr>
          <w:t>with the sulfide ion, S</w:t>
        </w:r>
        <w:r w:rsidRPr="00083A54" w:rsidDel="007505E8">
          <w:rPr>
            <w:rFonts w:ascii="Cambria" w:hAnsi="Cambria"/>
            <w:vertAlign w:val="superscript"/>
          </w:rPr>
          <w:t>2-</w:t>
        </w:r>
        <w:r w:rsidRPr="00083A54" w:rsidDel="007505E8">
          <w:rPr>
            <w:rFonts w:ascii="Cambria" w:hAnsi="Cambria"/>
          </w:rPr>
          <w:t>, to form insoluble precipitates. Many alkaline earth metals form white precipitates in the presence of carbonate or phosphate ions.</w:t>
        </w:r>
        <w:r w:rsidR="00B11331" w:rsidRPr="00083A54" w:rsidDel="007505E8">
          <w:rPr>
            <w:rFonts w:ascii="Cambria" w:hAnsi="Cambria"/>
          </w:rPr>
          <w:t xml:space="preserve"> More selective analyses can be performed with mixed solution</w:t>
        </w:r>
        <w:r w:rsidR="0075218B" w:rsidRPr="00083A54" w:rsidDel="007505E8">
          <w:rPr>
            <w:rFonts w:ascii="Cambria" w:hAnsi="Cambria"/>
          </w:rPr>
          <w:t>s</w:t>
        </w:r>
        <w:r w:rsidR="00B11331" w:rsidRPr="00083A54" w:rsidDel="007505E8">
          <w:rPr>
            <w:rFonts w:ascii="Cambria" w:hAnsi="Cambria"/>
          </w:rPr>
          <w:t xml:space="preserve"> through a combination of solubility rules and chemical reactivity. </w:t>
        </w:r>
        <w:commentRangeStart w:id="190"/>
        <w:commentRangeStart w:id="191"/>
        <w:r w:rsidR="00B11331" w:rsidRPr="00083A54" w:rsidDel="007505E8">
          <w:rPr>
            <w:rFonts w:ascii="Cambria" w:hAnsi="Cambria"/>
          </w:rPr>
          <w:t xml:space="preserve">For example, a solution containing silver and iron could be separated by first adding chloride to the solution, precipitating out silver chloride, AgCl. The iron is then positively identified using thiocyanate ion. Similarly, a solution of zinc and nickel could be separated and identified by adding </w:t>
        </w:r>
        <w:r w:rsidR="0075218B" w:rsidRPr="00083A54" w:rsidDel="007505E8">
          <w:rPr>
            <w:rFonts w:ascii="Cambria" w:hAnsi="Cambria"/>
          </w:rPr>
          <w:t xml:space="preserve">enough </w:t>
        </w:r>
        <w:r w:rsidR="00B11331" w:rsidRPr="00083A54" w:rsidDel="007505E8">
          <w:rPr>
            <w:rFonts w:ascii="Cambria" w:hAnsi="Cambria"/>
          </w:rPr>
          <w:t>strong base to precipitate the nickel</w:t>
        </w:r>
        <w:r w:rsidR="0075218B" w:rsidRPr="00083A54" w:rsidDel="007505E8">
          <w:rPr>
            <w:rFonts w:ascii="Cambria" w:hAnsi="Cambria"/>
          </w:rPr>
          <w:t xml:space="preserve"> and zinc</w:t>
        </w:r>
        <w:r w:rsidR="00B11331" w:rsidRPr="00083A54" w:rsidDel="007505E8">
          <w:rPr>
            <w:rFonts w:ascii="Cambria" w:hAnsi="Cambria"/>
          </w:rPr>
          <w:t xml:space="preserve"> </w:t>
        </w:r>
        <w:r w:rsidR="0075218B" w:rsidRPr="00083A54" w:rsidDel="007505E8">
          <w:rPr>
            <w:rFonts w:ascii="Cambria" w:hAnsi="Cambria"/>
          </w:rPr>
          <w:t>and re-dissolve the</w:t>
        </w:r>
        <w:r w:rsidR="00B11331" w:rsidRPr="00083A54" w:rsidDel="007505E8">
          <w:rPr>
            <w:rFonts w:ascii="Cambria" w:hAnsi="Cambria"/>
          </w:rPr>
          <w:t xml:space="preserve"> zinc in</w:t>
        </w:r>
        <w:r w:rsidR="0075218B" w:rsidRPr="00083A54" w:rsidDel="007505E8">
          <w:rPr>
            <w:rFonts w:ascii="Cambria" w:hAnsi="Cambria"/>
          </w:rPr>
          <w:t>to</w:t>
        </w:r>
        <w:r w:rsidR="00B11331" w:rsidRPr="00083A54" w:rsidDel="007505E8">
          <w:rPr>
            <w:rFonts w:ascii="Cambria" w:hAnsi="Cambria"/>
          </w:rPr>
          <w:t xml:space="preserve"> </w:t>
        </w:r>
        <w:r w:rsidR="00BD23C3" w:rsidRPr="00083A54" w:rsidDel="007505E8">
          <w:rPr>
            <w:rFonts w:ascii="Cambria" w:hAnsi="Cambria"/>
          </w:rPr>
          <w:t xml:space="preserve">the </w:t>
        </w:r>
        <w:r w:rsidR="00B11331" w:rsidRPr="00083A54" w:rsidDel="007505E8">
          <w:rPr>
            <w:rFonts w:ascii="Cambria" w:hAnsi="Cambria"/>
          </w:rPr>
          <w:t>solution. After separating the precipitate, zinc is positively identified with potassium hexacyanoferrate and nickel is re-dissolved in strong acid and reacted with dimethylgloxime.</w:t>
        </w:r>
        <w:commentRangeEnd w:id="190"/>
        <w:r w:rsidR="0084463E" w:rsidRPr="00083A54" w:rsidDel="007505E8">
          <w:rPr>
            <w:rStyle w:val="CommentReference"/>
            <w:rFonts w:ascii="Cambria" w:hAnsi="Cambria"/>
          </w:rPr>
          <w:commentReference w:id="190"/>
        </w:r>
        <w:commentRangeEnd w:id="191"/>
        <w:r w:rsidR="00BF3DA9" w:rsidDel="007505E8">
          <w:rPr>
            <w:rStyle w:val="CommentReference"/>
          </w:rPr>
          <w:commentReference w:id="191"/>
        </w:r>
      </w:moveFrom>
    </w:p>
    <w:moveFromRangeEnd w:id="188"/>
    <w:p w14:paraId="011D1300" w14:textId="77777777" w:rsidR="00661DF5" w:rsidRPr="00083A54" w:rsidRDefault="00661DF5" w:rsidP="00661DF5">
      <w:pPr>
        <w:rPr>
          <w:rFonts w:ascii="Cambria" w:hAnsi="Cambria"/>
        </w:rPr>
      </w:pPr>
    </w:p>
    <w:p w14:paraId="536E9CCC" w14:textId="558227FC" w:rsidR="00661DF5" w:rsidRPr="00083A54" w:rsidRDefault="00661DF5" w:rsidP="00661DF5">
      <w:pPr>
        <w:pStyle w:val="Heading2"/>
        <w:rPr>
          <w:rFonts w:ascii="Cambria" w:hAnsi="Cambria"/>
        </w:rPr>
      </w:pPr>
      <w:commentRangeStart w:id="192"/>
      <w:commentRangeStart w:id="193"/>
      <w:r w:rsidRPr="00083A54">
        <w:rPr>
          <w:rFonts w:ascii="Cambria" w:hAnsi="Cambria"/>
        </w:rPr>
        <w:t>Applications</w:t>
      </w:r>
      <w:commentRangeEnd w:id="192"/>
      <w:r w:rsidR="00BF3DA9">
        <w:rPr>
          <w:rStyle w:val="CommentReference"/>
          <w:rFonts w:ascii="Garamond" w:eastAsiaTheme="minorEastAsia" w:hAnsi="Garamond" w:cstheme="minorBidi"/>
          <w:b w:val="0"/>
          <w:bCs w:val="0"/>
          <w:color w:val="auto"/>
        </w:rPr>
        <w:commentReference w:id="192"/>
      </w:r>
      <w:commentRangeEnd w:id="193"/>
      <w:r w:rsidR="00E65496">
        <w:rPr>
          <w:rStyle w:val="CommentReference"/>
          <w:rFonts w:ascii="Garamond" w:eastAsiaTheme="minorEastAsia" w:hAnsi="Garamond" w:cstheme="minorBidi"/>
          <w:b w:val="0"/>
          <w:bCs w:val="0"/>
          <w:color w:val="auto"/>
        </w:rPr>
        <w:commentReference w:id="193"/>
      </w:r>
    </w:p>
    <w:p w14:paraId="37A3CA07" w14:textId="37A7EE84" w:rsidR="00B11331" w:rsidRPr="00083A54" w:rsidRDefault="00B11331" w:rsidP="00B11331">
      <w:pPr>
        <w:rPr>
          <w:rFonts w:ascii="Cambria" w:hAnsi="Cambria"/>
        </w:rPr>
      </w:pPr>
      <w:r w:rsidRPr="00083A54">
        <w:rPr>
          <w:rFonts w:ascii="Cambria" w:hAnsi="Cambria"/>
        </w:rPr>
        <w:t xml:space="preserve">Qualitative analysis and rules related to solubility are common experiments in the general chemistry laboratory. This is due, in part, to the ease, speed, and inexpensive nature of the tests. It is for these reasons that qualitative tests are also </w:t>
      </w:r>
      <w:r w:rsidR="000407C0" w:rsidRPr="00083A54">
        <w:rPr>
          <w:rFonts w:ascii="Cambria" w:hAnsi="Cambria"/>
        </w:rPr>
        <w:t>used in field-based analyses and confirmatory lab tests. For example, a geology firm may wish to know if significant quantities of nickel exist in stream runoff from a mine. A simple test by addin</w:t>
      </w:r>
      <w:r w:rsidR="0075218B" w:rsidRPr="00083A54">
        <w:rPr>
          <w:rFonts w:ascii="Cambria" w:hAnsi="Cambria"/>
        </w:rPr>
        <w:t>g the water to dimethylgloxime is</w:t>
      </w:r>
      <w:r w:rsidR="000407C0" w:rsidRPr="00083A54">
        <w:rPr>
          <w:rFonts w:ascii="Cambria" w:hAnsi="Cambria"/>
        </w:rPr>
        <w:t xml:space="preserve"> selective for nickel ion. Similarly, water-quality authorities can use barium (or some other group 2 metals) to detect carbonate in water, thus detecting the level of water hardness. </w:t>
      </w:r>
      <w:r w:rsidR="003F5DC4" w:rsidRPr="00083A54">
        <w:rPr>
          <w:rFonts w:ascii="Cambria" w:hAnsi="Cambria"/>
        </w:rPr>
        <w:t>Ad</w:t>
      </w:r>
      <w:r w:rsidR="00CD60A4" w:rsidRPr="00083A54">
        <w:rPr>
          <w:rFonts w:ascii="Cambria" w:hAnsi="Cambria"/>
        </w:rPr>
        <w:t>vanced instrumentation is used</w:t>
      </w:r>
      <w:r w:rsidR="003E1949" w:rsidRPr="00083A54">
        <w:rPr>
          <w:rFonts w:ascii="Cambria" w:hAnsi="Cambria"/>
        </w:rPr>
        <w:t>, however,</w:t>
      </w:r>
      <w:r w:rsidR="00CD60A4" w:rsidRPr="00083A54">
        <w:rPr>
          <w:rFonts w:ascii="Cambria" w:hAnsi="Cambria"/>
        </w:rPr>
        <w:t xml:space="preserve"> </w:t>
      </w:r>
      <w:r w:rsidR="003F5DC4" w:rsidRPr="00083A54">
        <w:rPr>
          <w:rFonts w:ascii="Cambria" w:hAnsi="Cambria"/>
        </w:rPr>
        <w:t>where quantitative results are required or multiple ions need to be identified at very low levels.</w:t>
      </w:r>
      <w:r w:rsidR="00CD60A4" w:rsidRPr="00083A54">
        <w:rPr>
          <w:rFonts w:ascii="Cambria" w:hAnsi="Cambria"/>
        </w:rPr>
        <w:t xml:space="preserve"> This includes various forms of mass spectroscopy as well as ion chromatography and light spectroscopy.</w:t>
      </w:r>
    </w:p>
    <w:p w14:paraId="401C5689" w14:textId="5CDAA3CD" w:rsidR="00A77CD0" w:rsidRPr="00083A54" w:rsidRDefault="00A77CD0" w:rsidP="00A77CD0">
      <w:pPr>
        <w:pStyle w:val="Heading2"/>
        <w:rPr>
          <w:rFonts w:ascii="Cambria" w:hAnsi="Cambria"/>
        </w:rPr>
      </w:pPr>
      <w:r w:rsidRPr="00083A54">
        <w:rPr>
          <w:rFonts w:ascii="Cambria" w:hAnsi="Cambria"/>
        </w:rPr>
        <w:t>Conclusion</w:t>
      </w:r>
    </w:p>
    <w:p w14:paraId="1081B956" w14:textId="1BF77DCB" w:rsidR="00D76AC2" w:rsidRPr="00083A54" w:rsidRDefault="000407C0" w:rsidP="00A77CD0">
      <w:pPr>
        <w:rPr>
          <w:rFonts w:ascii="Cambria" w:hAnsi="Cambria"/>
        </w:rPr>
      </w:pPr>
      <w:r w:rsidRPr="00083A54">
        <w:rPr>
          <w:rFonts w:ascii="Cambria" w:hAnsi="Cambria"/>
        </w:rPr>
        <w:t xml:space="preserve">The </w:t>
      </w:r>
      <w:r w:rsidR="00B00679" w:rsidRPr="00083A54">
        <w:rPr>
          <w:rFonts w:ascii="Cambria" w:hAnsi="Cambria"/>
        </w:rPr>
        <w:t xml:space="preserve">reactions </w:t>
      </w:r>
      <w:r w:rsidRPr="00083A54">
        <w:rPr>
          <w:rFonts w:ascii="Cambria" w:hAnsi="Cambria"/>
        </w:rPr>
        <w:t xml:space="preserve">shown here </w:t>
      </w:r>
      <w:r w:rsidR="00B00679" w:rsidRPr="00083A54">
        <w:rPr>
          <w:rFonts w:ascii="Cambria" w:hAnsi="Cambria"/>
        </w:rPr>
        <w:t>can be used to identify th</w:t>
      </w:r>
      <w:r w:rsidRPr="00083A54">
        <w:rPr>
          <w:rFonts w:ascii="Cambria" w:hAnsi="Cambria"/>
        </w:rPr>
        <w:t>e presence of a class of</w:t>
      </w:r>
      <w:r w:rsidR="00B00679" w:rsidRPr="00083A54">
        <w:rPr>
          <w:rFonts w:ascii="Cambria" w:hAnsi="Cambria"/>
        </w:rPr>
        <w:t xml:space="preserve"> cation</w:t>
      </w:r>
      <w:r w:rsidRPr="00083A54">
        <w:rPr>
          <w:rFonts w:ascii="Cambria" w:hAnsi="Cambria"/>
        </w:rPr>
        <w:t>s</w:t>
      </w:r>
      <w:r w:rsidR="00B00679" w:rsidRPr="00083A54">
        <w:rPr>
          <w:rFonts w:ascii="Cambria" w:hAnsi="Cambria"/>
        </w:rPr>
        <w:t xml:space="preserve"> or anion</w:t>
      </w:r>
      <w:r w:rsidRPr="00083A54">
        <w:rPr>
          <w:rFonts w:ascii="Cambria" w:hAnsi="Cambria"/>
        </w:rPr>
        <w:t xml:space="preserve">s or </w:t>
      </w:r>
      <w:r w:rsidR="003E1949" w:rsidRPr="00083A54">
        <w:rPr>
          <w:rFonts w:ascii="Cambria" w:hAnsi="Cambria"/>
        </w:rPr>
        <w:t xml:space="preserve">be used </w:t>
      </w:r>
      <w:r w:rsidRPr="00083A54">
        <w:rPr>
          <w:rFonts w:ascii="Cambria" w:hAnsi="Cambria"/>
        </w:rPr>
        <w:t>very specific</w:t>
      </w:r>
      <w:r w:rsidR="003E1949" w:rsidRPr="00083A54">
        <w:rPr>
          <w:rFonts w:ascii="Cambria" w:hAnsi="Cambria"/>
        </w:rPr>
        <w:t>ally</w:t>
      </w:r>
      <w:r w:rsidRPr="00083A54">
        <w:rPr>
          <w:rFonts w:ascii="Cambria" w:hAnsi="Cambria"/>
        </w:rPr>
        <w:t xml:space="preserve"> for a certain ion</w:t>
      </w:r>
      <w:r w:rsidR="00B00679" w:rsidRPr="00083A54">
        <w:rPr>
          <w:rFonts w:ascii="Cambria" w:hAnsi="Cambria"/>
        </w:rPr>
        <w:t xml:space="preserve">. </w:t>
      </w:r>
      <w:r w:rsidRPr="00083A54">
        <w:rPr>
          <w:rFonts w:ascii="Cambria" w:hAnsi="Cambria"/>
        </w:rPr>
        <w:t>Because two reagents are used in the analyses, either reagent can be typically detected</w:t>
      </w:r>
      <w:r w:rsidR="0084463E" w:rsidRPr="00083A54">
        <w:rPr>
          <w:rFonts w:ascii="Cambria" w:hAnsi="Cambria"/>
        </w:rPr>
        <w:t xml:space="preserve"> using the other</w:t>
      </w:r>
      <w:r w:rsidRPr="00083A54">
        <w:rPr>
          <w:rFonts w:ascii="Cambria" w:hAnsi="Cambria"/>
        </w:rPr>
        <w:t xml:space="preserve">. </w:t>
      </w:r>
      <w:r w:rsidR="00B00679" w:rsidRPr="00083A54">
        <w:rPr>
          <w:rFonts w:ascii="Cambria" w:hAnsi="Cambria"/>
        </w:rPr>
        <w:t xml:space="preserve">For example, instead of analyzing for the presence of chloride using silver ion, </w:t>
      </w:r>
      <w:r w:rsidR="003E1949" w:rsidRPr="00083A54">
        <w:rPr>
          <w:rFonts w:ascii="Cambria" w:hAnsi="Cambria"/>
        </w:rPr>
        <w:t xml:space="preserve">silver ion can be identified using </w:t>
      </w:r>
      <w:r w:rsidR="00B00679" w:rsidRPr="00083A54">
        <w:rPr>
          <w:rFonts w:ascii="Cambria" w:hAnsi="Cambria"/>
        </w:rPr>
        <w:t>chloride.</w:t>
      </w:r>
      <w:r w:rsidR="0084463E" w:rsidRPr="00083A54">
        <w:rPr>
          <w:rFonts w:ascii="Cambria" w:hAnsi="Cambria"/>
        </w:rPr>
        <w:t xml:space="preserve"> A combination of common rules of precipitation followed by specific colorimetric or precipitation tests can be used to positively identify nearly every ion, atomic or polyatomic, available.</w:t>
      </w:r>
      <w:r w:rsidR="003E1949" w:rsidRPr="00083A54">
        <w:rPr>
          <w:rFonts w:ascii="Cambria" w:hAnsi="Cambria"/>
        </w:rPr>
        <w:t xml:space="preserve"> At the same time, most of those same rules can be established by reacting anions and cations together systematically to generate a set of rules for cation and anion solubility.</w:t>
      </w:r>
    </w:p>
    <w:p w14:paraId="1D81555F" w14:textId="77777777" w:rsidR="00B00679" w:rsidRPr="00083A54" w:rsidRDefault="00B00679" w:rsidP="00A77CD0">
      <w:pPr>
        <w:rPr>
          <w:rFonts w:ascii="Cambria" w:hAnsi="Cambria"/>
        </w:rPr>
      </w:pPr>
    </w:p>
    <w:p w14:paraId="04E1EA2A" w14:textId="77777777" w:rsidR="00B00679" w:rsidRPr="00083A54" w:rsidRDefault="00B00679" w:rsidP="00A77CD0">
      <w:pPr>
        <w:rPr>
          <w:rFonts w:ascii="Cambria" w:hAnsi="Cambria"/>
        </w:rPr>
      </w:pPr>
    </w:p>
    <w:p w14:paraId="1A880DCF" w14:textId="77777777" w:rsidR="00D86040" w:rsidRPr="00083A54" w:rsidRDefault="00D86040" w:rsidP="00A77CD0">
      <w:pPr>
        <w:rPr>
          <w:rFonts w:ascii="Cambria" w:hAnsi="Cambria"/>
        </w:rPr>
      </w:pPr>
    </w:p>
    <w:sectPr w:rsidR="00D86040" w:rsidRPr="00083A54" w:rsidSect="005D2B71">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Neal Abrams" w:date="2015-07-22T14:32:00Z" w:initials="NA">
    <w:p w14:paraId="3AAA8DF1" w14:textId="77777777" w:rsidR="00174574" w:rsidRDefault="00174574" w:rsidP="007505E8">
      <w:pPr>
        <w:pStyle w:val="CommentText"/>
      </w:pPr>
      <w:r>
        <w:rPr>
          <w:rStyle w:val="CommentReference"/>
        </w:rPr>
        <w:annotationRef/>
      </w:r>
      <w:r>
        <w:t>I could also include an example with four or more ions and a flowchart for separating and identifying the ions present.</w:t>
      </w:r>
    </w:p>
  </w:comment>
  <w:comment w:id="12" w:author="JoVE JoVE" w:date="2015-07-22T14:32:00Z" w:initials="JJ">
    <w:p w14:paraId="3C142D05" w14:textId="77777777" w:rsidR="00174574" w:rsidRDefault="00174574" w:rsidP="007505E8">
      <w:pPr>
        <w:pStyle w:val="CommentText"/>
      </w:pPr>
      <w:r>
        <w:rPr>
          <w:rStyle w:val="CommentReference"/>
        </w:rPr>
        <w:annotationRef/>
      </w:r>
      <w:r>
        <w:t>That flowchart would be great. It would be a good visual to build animations around in the Principles section.</w:t>
      </w:r>
    </w:p>
  </w:comment>
  <w:comment w:id="49" w:author="JoVE JoVE" w:date="2015-07-17T13:26:00Z" w:initials="JJ">
    <w:p w14:paraId="76763A64" w14:textId="3ED86343" w:rsidR="00174574" w:rsidRDefault="00174574">
      <w:pPr>
        <w:pStyle w:val="CommentText"/>
      </w:pPr>
      <w:r>
        <w:rPr>
          <w:rStyle w:val="CommentReference"/>
        </w:rPr>
        <w:annotationRef/>
      </w:r>
      <w:r>
        <w:t>For sections 2 and 3, make the steps more procedural so we can correctly write the narration as it will appear in the footage. Also, for the reactions, include all of the expected observations (e.g. with phosphate, does the addition of the acid make all of the white precipitate dissolve? Is it observable?)</w:t>
      </w:r>
    </w:p>
  </w:comment>
  <w:comment w:id="50" w:author="Dennis McGonagle" w:date="2015-07-17T12:58:00Z" w:initials="DM">
    <w:p w14:paraId="313EEF75" w14:textId="0866587B" w:rsidR="00174574" w:rsidRDefault="00174574">
      <w:pPr>
        <w:pStyle w:val="CommentText"/>
      </w:pPr>
      <w:r>
        <w:rPr>
          <w:rStyle w:val="CommentReference"/>
        </w:rPr>
        <w:annotationRef/>
      </w:r>
      <w:r>
        <w:t xml:space="preserve">Not really procedural. Let me know if you want it moved to the Principles section and put into paragraph form. </w:t>
      </w:r>
    </w:p>
    <w:p w14:paraId="24AA7799" w14:textId="77777777" w:rsidR="00174574" w:rsidRDefault="00174574">
      <w:pPr>
        <w:pStyle w:val="CommentText"/>
      </w:pPr>
    </w:p>
    <w:p w14:paraId="3ABAF66F" w14:textId="74090D9D" w:rsidR="00174574" w:rsidRDefault="00174574">
      <w:pPr>
        <w:pStyle w:val="CommentText"/>
      </w:pPr>
      <w:r>
        <w:t>For the manuscript, I think this is fine. We’ll probably work this information into the narration of the actual steps. Same for below.</w:t>
      </w:r>
    </w:p>
  </w:comment>
  <w:comment w:id="57" w:author="Neal Abrams" w:date="2015-07-22T11:56:00Z" w:initials="NA">
    <w:p w14:paraId="7B942DF0" w14:textId="3C438AFA" w:rsidR="00174574" w:rsidRDefault="00174574">
      <w:pPr>
        <w:pStyle w:val="CommentText"/>
      </w:pPr>
      <w:r>
        <w:rPr>
          <w:rStyle w:val="CommentReference"/>
        </w:rPr>
        <w:annotationRef/>
      </w:r>
      <w:r>
        <w:t>The line/info may not even be relevant to the procedure. Would it be enough to just state a solution is used in the test as written (Sections 2 &amp; 3) rather than mention needing them ahead of time?</w:t>
      </w:r>
    </w:p>
  </w:comment>
  <w:comment w:id="58" w:author="JoVE JoVE" w:date="2015-07-17T12:56:00Z" w:initials="JJ">
    <w:p w14:paraId="4DB2F8F1" w14:textId="6D4E686D" w:rsidR="00174574" w:rsidRDefault="00174574">
      <w:pPr>
        <w:pStyle w:val="CommentText"/>
      </w:pPr>
      <w:r>
        <w:rPr>
          <w:rStyle w:val="CommentReference"/>
        </w:rPr>
        <w:annotationRef/>
      </w:r>
      <w:r>
        <w:t>What about these compounds makes them useful as test solutions? This information would work better in the Principles.</w:t>
      </w:r>
    </w:p>
  </w:comment>
  <w:comment w:id="120" w:author="Neal Abrams" w:date="2015-07-22T15:37:00Z" w:initials="NA">
    <w:p w14:paraId="20F93E18" w14:textId="7F1226D7" w:rsidR="00D923C9" w:rsidRDefault="00D923C9">
      <w:pPr>
        <w:pStyle w:val="CommentText"/>
      </w:pPr>
      <w:r>
        <w:rPr>
          <w:rStyle w:val="CommentReference"/>
        </w:rPr>
        <w:annotationRef/>
      </w:r>
      <w:r>
        <w:rPr>
          <w:rStyle w:val="CommentReference"/>
        </w:rPr>
        <w:t>This would be a large table if all reactions were desired. Visually, we can do this with a spotting plate but I will need to first get in the lab to confirm colors for this manuscript. These are the “rules”, but I would remove mercury from the visuals list for hazardous waste reasons.</w:t>
      </w:r>
    </w:p>
  </w:comment>
  <w:comment w:id="187" w:author="JoVE JoVE" w:date="2015-07-17T13:12:00Z" w:initials="JJ">
    <w:p w14:paraId="35F37A2E" w14:textId="74221098" w:rsidR="00174574" w:rsidRDefault="00174574">
      <w:pPr>
        <w:pStyle w:val="CommentText"/>
      </w:pPr>
      <w:r>
        <w:rPr>
          <w:rStyle w:val="CommentReference"/>
        </w:rPr>
        <w:annotationRef/>
      </w:r>
      <w:r>
        <w:t>In videos like this, which are more demonstrations than experiments, we don’t need a Results sections. Move this information to the Principles section.</w:t>
      </w:r>
    </w:p>
  </w:comment>
  <w:comment w:id="190" w:author="Neal Abrams" w:date="2015-07-08T12:26:00Z" w:initials="NA">
    <w:p w14:paraId="1F662787" w14:textId="2BB8A071" w:rsidR="00174574" w:rsidRDefault="00174574">
      <w:pPr>
        <w:pStyle w:val="CommentText"/>
      </w:pPr>
      <w:r>
        <w:rPr>
          <w:rStyle w:val="CommentReference"/>
        </w:rPr>
        <w:annotationRef/>
      </w:r>
      <w:r>
        <w:t>I could also include an example with four or more ions and a flowchart for separating and identifying the ions present.</w:t>
      </w:r>
    </w:p>
  </w:comment>
  <w:comment w:id="191" w:author="JoVE JoVE" w:date="2015-07-17T13:17:00Z" w:initials="JJ">
    <w:p w14:paraId="59E3836A" w14:textId="6C734EF8" w:rsidR="00174574" w:rsidRDefault="00174574">
      <w:pPr>
        <w:pStyle w:val="CommentText"/>
      </w:pPr>
      <w:r>
        <w:rPr>
          <w:rStyle w:val="CommentReference"/>
        </w:rPr>
        <w:annotationRef/>
      </w:r>
      <w:r>
        <w:t>That flowchart would be great. It would be a good visual to build animations around in the Principles section.</w:t>
      </w:r>
    </w:p>
  </w:comment>
  <w:comment w:id="192" w:author="JoVE JoVE" w:date="2015-07-17T13:20:00Z" w:initials="JJ">
    <w:p w14:paraId="1EA9755C" w14:textId="66661D12" w:rsidR="00174574" w:rsidRDefault="00174574">
      <w:pPr>
        <w:pStyle w:val="CommentText"/>
      </w:pPr>
      <w:r>
        <w:rPr>
          <w:rStyle w:val="CommentReference"/>
        </w:rPr>
        <w:annotationRef/>
      </w:r>
      <w:r>
        <w:t>These field applications are useful. Could you film the ones listed here on the filming day?</w:t>
      </w:r>
    </w:p>
  </w:comment>
  <w:comment w:id="193" w:author="Neal Abrams" w:date="2015-07-22T15:33:00Z" w:initials="NA">
    <w:p w14:paraId="4305410E" w14:textId="0FC69EF9" w:rsidR="00E65496" w:rsidRDefault="00E65496">
      <w:pPr>
        <w:pStyle w:val="CommentText"/>
      </w:pPr>
      <w:r>
        <w:rPr>
          <w:rStyle w:val="CommentReference"/>
        </w:rPr>
        <w:annotationRef/>
      </w:r>
      <w:r>
        <w:t>I can have a visual ready, as long as you do not need to be in the field.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AA8DF1" w15:done="0"/>
  <w15:commentEx w15:paraId="3C142D05" w15:done="0"/>
  <w15:commentEx w15:paraId="76763A64" w15:done="0"/>
  <w15:commentEx w15:paraId="3ABAF66F" w15:done="0"/>
  <w15:commentEx w15:paraId="7B942DF0" w15:done="0"/>
  <w15:commentEx w15:paraId="4DB2F8F1" w15:done="0"/>
  <w15:commentEx w15:paraId="20F93E18" w15:done="0"/>
  <w15:commentEx w15:paraId="35F37A2E" w15:done="0"/>
  <w15:commentEx w15:paraId="1F662787" w15:done="0"/>
  <w15:commentEx w15:paraId="59E3836A" w15:done="0"/>
  <w15:commentEx w15:paraId="1EA9755C" w15:done="0"/>
  <w15:commentEx w15:paraId="430541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78ED7" w14:textId="77777777" w:rsidR="00174574" w:rsidRDefault="00174574" w:rsidP="003873EF">
      <w:r>
        <w:separator/>
      </w:r>
    </w:p>
  </w:endnote>
  <w:endnote w:type="continuationSeparator" w:id="0">
    <w:p w14:paraId="705DB542" w14:textId="77777777" w:rsidR="00174574" w:rsidRDefault="00174574" w:rsidP="003873EF">
      <w:r>
        <w:continuationSeparator/>
      </w:r>
    </w:p>
  </w:endnote>
  <w:endnote w:id="1">
    <w:p w14:paraId="6B54776B" w14:textId="77777777" w:rsidR="00174574" w:rsidRPr="000E30CA" w:rsidRDefault="00174574" w:rsidP="00F445CE">
      <w:pPr>
        <w:rPr>
          <w:rFonts w:ascii="Times" w:eastAsia="Times New Roman" w:hAnsi="Times" w:cs="Times New Roman"/>
          <w:sz w:val="20"/>
          <w:szCs w:val="20"/>
        </w:rPr>
      </w:pPr>
      <w:r>
        <w:rPr>
          <w:rStyle w:val="EndnoteReference"/>
        </w:rPr>
        <w:endnoteRef/>
      </w:r>
      <w:r>
        <w:t xml:space="preserve"> As an example, see Eaton, Andrew. Standard Methods for the Examination of Water &amp; Wastewater. 21</w:t>
      </w:r>
      <w:r w:rsidRPr="000E30CA">
        <w:rPr>
          <w:vertAlign w:val="superscript"/>
        </w:rPr>
        <w:t>st</w:t>
      </w:r>
      <w:r>
        <w:t xml:space="preserve"> Ed. 2005, Centennial ed. Washington, DC: American Public Health Association, 2005.</w:t>
      </w:r>
    </w:p>
    <w:p w14:paraId="2405C610" w14:textId="7544CC09" w:rsidR="00174574" w:rsidRDefault="00174574">
      <w:pPr>
        <w:pStyle w:val="EndnoteText"/>
      </w:pPr>
    </w:p>
  </w:endnote>
  <w:endnote w:id="2">
    <w:p w14:paraId="5C1FD43D" w14:textId="7C598EF6" w:rsidR="00174574" w:rsidRPr="006E34F7" w:rsidRDefault="00174574">
      <w:pPr>
        <w:pStyle w:val="EndnoteText"/>
      </w:pPr>
      <w:r>
        <w:rPr>
          <w:rStyle w:val="EndnoteReference"/>
        </w:rPr>
        <w:endnoteRef/>
      </w:r>
      <w:r>
        <w:t xml:space="preserve"> Some unique ionic compounds have one or more cations or ions. An example would be KNaC</w:t>
      </w:r>
      <w:r w:rsidRPr="006E34F7">
        <w:rPr>
          <w:vertAlign w:val="subscript"/>
        </w:rPr>
        <w:t>4</w:t>
      </w:r>
      <w:r>
        <w:t>H</w:t>
      </w:r>
      <w:r w:rsidRPr="006E34F7">
        <w:rPr>
          <w:vertAlign w:val="subscript"/>
        </w:rPr>
        <w:t>4</w:t>
      </w:r>
      <w:r>
        <w:t>O</w:t>
      </w:r>
      <w:r w:rsidRPr="006E34F7">
        <w:rPr>
          <w:vertAlign w:val="subscript"/>
        </w:rPr>
        <w:t>6</w:t>
      </w:r>
      <w:r>
        <w:t xml:space="preserve"> or (NH</w:t>
      </w:r>
      <w:r w:rsidRPr="006E34F7">
        <w:rPr>
          <w:vertAlign w:val="subscript"/>
        </w:rPr>
        <w:t>4</w:t>
      </w:r>
      <w:r w:rsidRPr="006E34F7">
        <w:t>)</w:t>
      </w:r>
      <w:r>
        <w:rPr>
          <w:vertAlign w:val="subscript"/>
        </w:rPr>
        <w:t>2</w:t>
      </w:r>
      <w:r>
        <w:t>Fe(SO</w:t>
      </w:r>
      <w:r w:rsidRPr="006E34F7">
        <w:rPr>
          <w:vertAlign w:val="subscript"/>
        </w:rPr>
        <w:t>4</w:t>
      </w:r>
      <w:r>
        <w:t>)</w:t>
      </w:r>
      <w:r w:rsidRPr="006E34F7">
        <w:rPr>
          <w:vertAlign w:val="subscript"/>
        </w:rPr>
        <w:t>2</w:t>
      </w:r>
      <w:r>
        <w:t>. The overall charge of the ionic compound must still sum to zero.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C620B" w14:textId="77777777" w:rsidR="00174574" w:rsidRDefault="00174574" w:rsidP="003873EF">
      <w:r>
        <w:separator/>
      </w:r>
    </w:p>
  </w:footnote>
  <w:footnote w:type="continuationSeparator" w:id="0">
    <w:p w14:paraId="603D673A" w14:textId="77777777" w:rsidR="00174574" w:rsidRDefault="00174574" w:rsidP="003873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03032"/>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9C0DCF"/>
    <w:multiLevelType w:val="multilevel"/>
    <w:tmpl w:val="F132C9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3168" w:hanging="208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C67244"/>
    <w:multiLevelType w:val="multilevel"/>
    <w:tmpl w:val="A266BB92"/>
    <w:lvl w:ilvl="0">
      <w:start w:val="1"/>
      <w:numFmt w:val="decimal"/>
      <w:lvlText w:val="%1."/>
      <w:lvlJc w:val="left"/>
      <w:pPr>
        <w:ind w:left="360" w:hanging="360"/>
      </w:pPr>
      <w:rPr>
        <w:rFonts w:ascii="Garamond" w:hAnsi="Garamond"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F03535"/>
    <w:multiLevelType w:val="multilevel"/>
    <w:tmpl w:val="16BA35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512" w:hanging="43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FA706E9"/>
    <w:multiLevelType w:val="multilevel"/>
    <w:tmpl w:val="5108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05A5FD3"/>
    <w:multiLevelType w:val="multilevel"/>
    <w:tmpl w:val="895646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6956F10"/>
    <w:multiLevelType w:val="multilevel"/>
    <w:tmpl w:val="61F0AD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3168" w:hanging="208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70F28A9"/>
    <w:multiLevelType w:val="multilevel"/>
    <w:tmpl w:val="A266BB92"/>
    <w:lvl w:ilvl="0">
      <w:start w:val="1"/>
      <w:numFmt w:val="decimal"/>
      <w:lvlText w:val="%1."/>
      <w:lvlJc w:val="left"/>
      <w:pPr>
        <w:ind w:left="360" w:hanging="360"/>
      </w:pPr>
      <w:rPr>
        <w:rFonts w:ascii="Garamond" w:hAnsi="Garamond"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74F41C9"/>
    <w:multiLevelType w:val="multilevel"/>
    <w:tmpl w:val="2244D3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
      <w:lvlJc w:val="left"/>
      <w:pPr>
        <w:ind w:left="1368" w:hanging="648"/>
      </w:pPr>
      <w:rPr>
        <w:rFonts w:hint="default"/>
      </w:rPr>
    </w:lvl>
    <w:lvl w:ilvl="3">
      <w:start w:val="1"/>
      <w:numFmt w:val="decimal"/>
      <w:suff w:val="space"/>
      <w:lvlText w:val="%1.%2.%3.%4. "/>
      <w:lvlJc w:val="left"/>
      <w:pPr>
        <w:ind w:left="1944"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98640BC"/>
    <w:multiLevelType w:val="multilevel"/>
    <w:tmpl w:val="2244D3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
      <w:lvlJc w:val="left"/>
      <w:pPr>
        <w:ind w:left="1368" w:hanging="648"/>
      </w:pPr>
      <w:rPr>
        <w:rFonts w:hint="default"/>
      </w:rPr>
    </w:lvl>
    <w:lvl w:ilvl="3">
      <w:start w:val="1"/>
      <w:numFmt w:val="decimal"/>
      <w:suff w:val="space"/>
      <w:lvlText w:val="%1.%2.%3.%4. "/>
      <w:lvlJc w:val="left"/>
      <w:pPr>
        <w:ind w:left="1944"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387C63"/>
    <w:multiLevelType w:val="multilevel"/>
    <w:tmpl w:val="64CC3E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3D8168B"/>
    <w:multiLevelType w:val="multilevel"/>
    <w:tmpl w:val="B6E01D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
      <w:lvlJc w:val="left"/>
      <w:pPr>
        <w:ind w:left="1368" w:hanging="648"/>
      </w:pPr>
      <w:rPr>
        <w:rFonts w:hint="default"/>
      </w:rPr>
    </w:lvl>
    <w:lvl w:ilvl="3">
      <w:start w:val="1"/>
      <w:numFmt w:val="decimal"/>
      <w:suff w:val="space"/>
      <w:lvlText w:val="%1.%2.%3.%4. "/>
      <w:lvlJc w:val="left"/>
      <w:pPr>
        <w:ind w:left="1728" w:hanging="28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A4E0E54"/>
    <w:multiLevelType w:val="multilevel"/>
    <w:tmpl w:val="3C0E77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296" w:hanging="21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093B32"/>
    <w:multiLevelType w:val="multilevel"/>
    <w:tmpl w:val="937A15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68" w:hanging="64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8CC0E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6D0EC3"/>
    <w:multiLevelType w:val="multilevel"/>
    <w:tmpl w:val="345038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
      <w:lvlJc w:val="left"/>
      <w:pPr>
        <w:ind w:left="1368" w:hanging="648"/>
      </w:pPr>
      <w:rPr>
        <w:rFonts w:hint="default"/>
      </w:rPr>
    </w:lvl>
    <w:lvl w:ilvl="3">
      <w:start w:val="1"/>
      <w:numFmt w:val="decimal"/>
      <w:suff w:val="space"/>
      <w:lvlText w:val="%1.%2.%3.%4. "/>
      <w:lvlJc w:val="left"/>
      <w:pPr>
        <w:ind w:left="1728" w:hanging="50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6210243"/>
    <w:multiLevelType w:val="multilevel"/>
    <w:tmpl w:val="F6F816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512" w:hanging="43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A6B7B4A"/>
    <w:multiLevelType w:val="multilevel"/>
    <w:tmpl w:val="CE5AF6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
      <w:lvlJc w:val="left"/>
      <w:pPr>
        <w:ind w:left="1368" w:hanging="64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2D85184"/>
    <w:multiLevelType w:val="multilevel"/>
    <w:tmpl w:val="A266BB92"/>
    <w:lvl w:ilvl="0">
      <w:start w:val="1"/>
      <w:numFmt w:val="decimal"/>
      <w:lvlText w:val="%1."/>
      <w:lvlJc w:val="left"/>
      <w:pPr>
        <w:ind w:left="360" w:hanging="360"/>
      </w:pPr>
      <w:rPr>
        <w:rFonts w:ascii="Garamond" w:hAnsi="Garamond"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4B6DA4"/>
    <w:multiLevelType w:val="multilevel"/>
    <w:tmpl w:val="5108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D0B144D"/>
    <w:multiLevelType w:val="multilevel"/>
    <w:tmpl w:val="2244D3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suff w:val="space"/>
      <w:lvlText w:val="%1.%2.%3. "/>
      <w:lvlJc w:val="left"/>
      <w:pPr>
        <w:ind w:left="1368" w:hanging="648"/>
      </w:pPr>
      <w:rPr>
        <w:rFonts w:hint="default"/>
      </w:rPr>
    </w:lvl>
    <w:lvl w:ilvl="3">
      <w:start w:val="1"/>
      <w:numFmt w:val="decimal"/>
      <w:suff w:val="space"/>
      <w:lvlText w:val="%1.%2.%3.%4. "/>
      <w:lvlJc w:val="left"/>
      <w:pPr>
        <w:ind w:left="1944" w:hanging="79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0066B38"/>
    <w:multiLevelType w:val="multilevel"/>
    <w:tmpl w:val="CF22E9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25C019E"/>
    <w:multiLevelType w:val="multilevel"/>
    <w:tmpl w:val="E96A42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1152" w:hanging="72"/>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AA67C6E"/>
    <w:multiLevelType w:val="multilevel"/>
    <w:tmpl w:val="5108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96" w:hanging="576"/>
      </w:pPr>
      <w:rPr>
        <w:rFonts w:hint="default"/>
      </w:rPr>
    </w:lvl>
    <w:lvl w:ilvl="3">
      <w:start w:val="1"/>
      <w:numFmt w:val="decimal"/>
      <w:lvlText w:val="%1.%2.%3.%4."/>
      <w:lvlJc w:val="left"/>
      <w:pPr>
        <w:ind w:left="2016" w:hanging="936"/>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CD60420"/>
    <w:multiLevelType w:val="hybridMultilevel"/>
    <w:tmpl w:val="F94C6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4"/>
  </w:num>
  <w:num w:numId="3">
    <w:abstractNumId w:val="14"/>
  </w:num>
  <w:num w:numId="4">
    <w:abstractNumId w:val="21"/>
  </w:num>
  <w:num w:numId="5">
    <w:abstractNumId w:val="13"/>
  </w:num>
  <w:num w:numId="6">
    <w:abstractNumId w:val="5"/>
  </w:num>
  <w:num w:numId="7">
    <w:abstractNumId w:val="3"/>
  </w:num>
  <w:num w:numId="8">
    <w:abstractNumId w:val="12"/>
  </w:num>
  <w:num w:numId="9">
    <w:abstractNumId w:val="22"/>
  </w:num>
  <w:num w:numId="10">
    <w:abstractNumId w:val="16"/>
  </w:num>
  <w:num w:numId="11">
    <w:abstractNumId w:val="1"/>
  </w:num>
  <w:num w:numId="12">
    <w:abstractNumId w:val="6"/>
  </w:num>
  <w:num w:numId="13">
    <w:abstractNumId w:val="4"/>
  </w:num>
  <w:num w:numId="14">
    <w:abstractNumId w:val="23"/>
  </w:num>
  <w:num w:numId="15">
    <w:abstractNumId w:val="19"/>
  </w:num>
  <w:num w:numId="16">
    <w:abstractNumId w:val="7"/>
  </w:num>
  <w:num w:numId="17">
    <w:abstractNumId w:val="2"/>
  </w:num>
  <w:num w:numId="18">
    <w:abstractNumId w:val="0"/>
  </w:num>
  <w:num w:numId="19">
    <w:abstractNumId w:val="9"/>
  </w:num>
  <w:num w:numId="20">
    <w:abstractNumId w:val="10"/>
  </w:num>
  <w:num w:numId="21">
    <w:abstractNumId w:val="17"/>
  </w:num>
  <w:num w:numId="22">
    <w:abstractNumId w:val="15"/>
  </w:num>
  <w:num w:numId="23">
    <w:abstractNumId w:val="11"/>
  </w:num>
  <w:num w:numId="24">
    <w:abstractNumId w:val="20"/>
  </w:num>
  <w:num w:numId="2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3EF"/>
    <w:rsid w:val="00003DB9"/>
    <w:rsid w:val="00014D44"/>
    <w:rsid w:val="00016C14"/>
    <w:rsid w:val="00021ECD"/>
    <w:rsid w:val="000223D9"/>
    <w:rsid w:val="000407C0"/>
    <w:rsid w:val="00043A71"/>
    <w:rsid w:val="00083A54"/>
    <w:rsid w:val="001107B4"/>
    <w:rsid w:val="00165376"/>
    <w:rsid w:val="00174574"/>
    <w:rsid w:val="0020281F"/>
    <w:rsid w:val="002248A3"/>
    <w:rsid w:val="00224AB4"/>
    <w:rsid w:val="0027157D"/>
    <w:rsid w:val="002C40A1"/>
    <w:rsid w:val="003714CC"/>
    <w:rsid w:val="00381FA8"/>
    <w:rsid w:val="003873EF"/>
    <w:rsid w:val="003C36D7"/>
    <w:rsid w:val="003E1949"/>
    <w:rsid w:val="003F5DC4"/>
    <w:rsid w:val="00403B19"/>
    <w:rsid w:val="00433825"/>
    <w:rsid w:val="004A6382"/>
    <w:rsid w:val="004B10D2"/>
    <w:rsid w:val="004D4A69"/>
    <w:rsid w:val="0050728D"/>
    <w:rsid w:val="00513538"/>
    <w:rsid w:val="005434F1"/>
    <w:rsid w:val="0056512E"/>
    <w:rsid w:val="005B4DC0"/>
    <w:rsid w:val="005B5D89"/>
    <w:rsid w:val="005C3B9B"/>
    <w:rsid w:val="005D17BE"/>
    <w:rsid w:val="005D2B71"/>
    <w:rsid w:val="005E041C"/>
    <w:rsid w:val="005E6B89"/>
    <w:rsid w:val="00661DF5"/>
    <w:rsid w:val="006E34F7"/>
    <w:rsid w:val="007505E8"/>
    <w:rsid w:val="0075218B"/>
    <w:rsid w:val="00752A09"/>
    <w:rsid w:val="00763EE5"/>
    <w:rsid w:val="00766BB4"/>
    <w:rsid w:val="007A1F19"/>
    <w:rsid w:val="007A60F2"/>
    <w:rsid w:val="007B63C1"/>
    <w:rsid w:val="0084463E"/>
    <w:rsid w:val="00896E24"/>
    <w:rsid w:val="008C30D1"/>
    <w:rsid w:val="008D3343"/>
    <w:rsid w:val="00923566"/>
    <w:rsid w:val="009256C0"/>
    <w:rsid w:val="00926F64"/>
    <w:rsid w:val="0094212C"/>
    <w:rsid w:val="009610F2"/>
    <w:rsid w:val="00963A6D"/>
    <w:rsid w:val="00970779"/>
    <w:rsid w:val="00971BD6"/>
    <w:rsid w:val="009C62DB"/>
    <w:rsid w:val="009E750E"/>
    <w:rsid w:val="009F19B1"/>
    <w:rsid w:val="00A20F99"/>
    <w:rsid w:val="00A62558"/>
    <w:rsid w:val="00A77CD0"/>
    <w:rsid w:val="00A9477D"/>
    <w:rsid w:val="00AE0FE3"/>
    <w:rsid w:val="00B00679"/>
    <w:rsid w:val="00B11331"/>
    <w:rsid w:val="00B417F9"/>
    <w:rsid w:val="00B55F92"/>
    <w:rsid w:val="00B568E2"/>
    <w:rsid w:val="00BA0E35"/>
    <w:rsid w:val="00BD23C3"/>
    <w:rsid w:val="00BF3DA9"/>
    <w:rsid w:val="00C66B5C"/>
    <w:rsid w:val="00CB03BC"/>
    <w:rsid w:val="00CB2492"/>
    <w:rsid w:val="00CD60A4"/>
    <w:rsid w:val="00D0001E"/>
    <w:rsid w:val="00D00766"/>
    <w:rsid w:val="00D2060E"/>
    <w:rsid w:val="00D572EE"/>
    <w:rsid w:val="00D76AC2"/>
    <w:rsid w:val="00D8005D"/>
    <w:rsid w:val="00D86040"/>
    <w:rsid w:val="00D923C9"/>
    <w:rsid w:val="00DC30C5"/>
    <w:rsid w:val="00DC5BFC"/>
    <w:rsid w:val="00E061A8"/>
    <w:rsid w:val="00E6095F"/>
    <w:rsid w:val="00E65496"/>
    <w:rsid w:val="00E842D4"/>
    <w:rsid w:val="00EE2272"/>
    <w:rsid w:val="00F00D1C"/>
    <w:rsid w:val="00F22821"/>
    <w:rsid w:val="00F445CE"/>
    <w:rsid w:val="00F72A83"/>
    <w:rsid w:val="00F85D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302340"/>
  <w14:defaultImageDpi w14:val="300"/>
  <w15:docId w15:val="{9DB856E6-AE6A-463D-BD22-F95690782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6B5C"/>
    <w:rPr>
      <w:rFonts w:ascii="Garamond" w:hAnsi="Garamond"/>
    </w:rPr>
  </w:style>
  <w:style w:type="paragraph" w:styleId="Heading1">
    <w:name w:val="heading 1"/>
    <w:basedOn w:val="Normal"/>
    <w:next w:val="Normal"/>
    <w:link w:val="Heading1Char"/>
    <w:uiPriority w:val="9"/>
    <w:qFormat/>
    <w:rsid w:val="004A6382"/>
    <w:pPr>
      <w:keepNext/>
      <w:keepLines/>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3873EF"/>
    <w:pPr>
      <w:keepNext/>
      <w:keepLines/>
      <w:spacing w:before="200"/>
      <w:outlineLvl w:val="1"/>
    </w:pPr>
    <w:rPr>
      <w:rFonts w:asciiTheme="majorHAnsi" w:eastAsiaTheme="majorEastAsia" w:hAnsiTheme="majorHAnsi" w:cstheme="majorBidi"/>
      <w:b/>
      <w:bCs/>
      <w:color w:val="000000"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6382"/>
    <w:rPr>
      <w:rFonts w:asciiTheme="majorHAnsi" w:eastAsiaTheme="majorEastAsia" w:hAnsiTheme="majorHAnsi" w:cstheme="majorBidi"/>
      <w:b/>
      <w:bCs/>
      <w:sz w:val="32"/>
      <w:szCs w:val="32"/>
    </w:rPr>
  </w:style>
  <w:style w:type="paragraph" w:styleId="Header">
    <w:name w:val="header"/>
    <w:basedOn w:val="Normal"/>
    <w:link w:val="HeaderChar"/>
    <w:uiPriority w:val="99"/>
    <w:unhideWhenUsed/>
    <w:rsid w:val="003873EF"/>
    <w:pPr>
      <w:tabs>
        <w:tab w:val="center" w:pos="4320"/>
        <w:tab w:val="right" w:pos="8640"/>
      </w:tabs>
    </w:pPr>
  </w:style>
  <w:style w:type="character" w:customStyle="1" w:styleId="HeaderChar">
    <w:name w:val="Header Char"/>
    <w:basedOn w:val="DefaultParagraphFont"/>
    <w:link w:val="Header"/>
    <w:uiPriority w:val="99"/>
    <w:rsid w:val="003873EF"/>
    <w:rPr>
      <w:rFonts w:ascii="Garamond" w:hAnsi="Garamond"/>
    </w:rPr>
  </w:style>
  <w:style w:type="paragraph" w:styleId="Footer">
    <w:name w:val="footer"/>
    <w:basedOn w:val="Normal"/>
    <w:link w:val="FooterChar"/>
    <w:uiPriority w:val="99"/>
    <w:unhideWhenUsed/>
    <w:rsid w:val="003873EF"/>
    <w:pPr>
      <w:tabs>
        <w:tab w:val="center" w:pos="4320"/>
        <w:tab w:val="right" w:pos="8640"/>
      </w:tabs>
    </w:pPr>
  </w:style>
  <w:style w:type="character" w:customStyle="1" w:styleId="FooterChar">
    <w:name w:val="Footer Char"/>
    <w:basedOn w:val="DefaultParagraphFont"/>
    <w:link w:val="Footer"/>
    <w:uiPriority w:val="99"/>
    <w:rsid w:val="003873EF"/>
    <w:rPr>
      <w:rFonts w:ascii="Garamond" w:hAnsi="Garamond"/>
    </w:rPr>
  </w:style>
  <w:style w:type="character" w:customStyle="1" w:styleId="Heading2Char">
    <w:name w:val="Heading 2 Char"/>
    <w:basedOn w:val="DefaultParagraphFont"/>
    <w:link w:val="Heading2"/>
    <w:uiPriority w:val="9"/>
    <w:rsid w:val="003873EF"/>
    <w:rPr>
      <w:rFonts w:asciiTheme="majorHAnsi" w:eastAsiaTheme="majorEastAsia" w:hAnsiTheme="majorHAnsi" w:cstheme="majorBidi"/>
      <w:b/>
      <w:bCs/>
      <w:color w:val="000000" w:themeColor="text1"/>
      <w:sz w:val="26"/>
      <w:szCs w:val="26"/>
    </w:rPr>
  </w:style>
  <w:style w:type="character" w:styleId="PlaceholderText">
    <w:name w:val="Placeholder Text"/>
    <w:basedOn w:val="DefaultParagraphFont"/>
    <w:uiPriority w:val="99"/>
    <w:semiHidden/>
    <w:rsid w:val="00970779"/>
    <w:rPr>
      <w:color w:val="808080"/>
    </w:rPr>
  </w:style>
  <w:style w:type="paragraph" w:styleId="BalloonText">
    <w:name w:val="Balloon Text"/>
    <w:basedOn w:val="Normal"/>
    <w:link w:val="BalloonTextChar"/>
    <w:uiPriority w:val="99"/>
    <w:semiHidden/>
    <w:unhideWhenUsed/>
    <w:rsid w:val="009707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0779"/>
    <w:rPr>
      <w:rFonts w:ascii="Lucida Grande" w:hAnsi="Lucida Grande" w:cs="Lucida Grande"/>
      <w:sz w:val="18"/>
      <w:szCs w:val="18"/>
    </w:rPr>
  </w:style>
  <w:style w:type="table" w:styleId="TableGrid">
    <w:name w:val="Table Grid"/>
    <w:basedOn w:val="TableNormal"/>
    <w:uiPriority w:val="59"/>
    <w:rsid w:val="009F19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0001E"/>
    <w:pPr>
      <w:ind w:left="720"/>
      <w:contextualSpacing/>
    </w:pPr>
  </w:style>
  <w:style w:type="paragraph" w:styleId="EndnoteText">
    <w:name w:val="endnote text"/>
    <w:basedOn w:val="Normal"/>
    <w:link w:val="EndnoteTextChar"/>
    <w:uiPriority w:val="99"/>
    <w:unhideWhenUsed/>
    <w:rsid w:val="009610F2"/>
  </w:style>
  <w:style w:type="character" w:customStyle="1" w:styleId="EndnoteTextChar">
    <w:name w:val="Endnote Text Char"/>
    <w:basedOn w:val="DefaultParagraphFont"/>
    <w:link w:val="EndnoteText"/>
    <w:uiPriority w:val="99"/>
    <w:rsid w:val="009610F2"/>
    <w:rPr>
      <w:rFonts w:ascii="Garamond" w:hAnsi="Garamond"/>
    </w:rPr>
  </w:style>
  <w:style w:type="character" w:styleId="EndnoteReference">
    <w:name w:val="endnote reference"/>
    <w:basedOn w:val="DefaultParagraphFont"/>
    <w:uiPriority w:val="99"/>
    <w:unhideWhenUsed/>
    <w:rsid w:val="009610F2"/>
    <w:rPr>
      <w:vertAlign w:val="superscript"/>
    </w:rPr>
  </w:style>
  <w:style w:type="paragraph" w:styleId="Caption">
    <w:name w:val="caption"/>
    <w:basedOn w:val="Normal"/>
    <w:next w:val="Normal"/>
    <w:uiPriority w:val="35"/>
    <w:unhideWhenUsed/>
    <w:qFormat/>
    <w:rsid w:val="00043A71"/>
    <w:pPr>
      <w:spacing w:after="200"/>
    </w:pPr>
    <w:rPr>
      <w:bCs/>
      <w:color w:val="000000" w:themeColor="text1"/>
      <w:sz w:val="18"/>
      <w:szCs w:val="18"/>
    </w:rPr>
  </w:style>
  <w:style w:type="numbering" w:styleId="111111">
    <w:name w:val="Outline List 2"/>
    <w:basedOn w:val="NoList"/>
    <w:uiPriority w:val="99"/>
    <w:semiHidden/>
    <w:unhideWhenUsed/>
    <w:rsid w:val="005D2B71"/>
    <w:pPr>
      <w:numPr>
        <w:numId w:val="18"/>
      </w:numPr>
    </w:pPr>
  </w:style>
  <w:style w:type="character" w:styleId="CommentReference">
    <w:name w:val="annotation reference"/>
    <w:basedOn w:val="DefaultParagraphFont"/>
    <w:uiPriority w:val="99"/>
    <w:semiHidden/>
    <w:unhideWhenUsed/>
    <w:rsid w:val="0084463E"/>
    <w:rPr>
      <w:sz w:val="18"/>
      <w:szCs w:val="18"/>
    </w:rPr>
  </w:style>
  <w:style w:type="paragraph" w:styleId="CommentText">
    <w:name w:val="annotation text"/>
    <w:basedOn w:val="Normal"/>
    <w:link w:val="CommentTextChar"/>
    <w:uiPriority w:val="99"/>
    <w:semiHidden/>
    <w:unhideWhenUsed/>
    <w:rsid w:val="0084463E"/>
  </w:style>
  <w:style w:type="character" w:customStyle="1" w:styleId="CommentTextChar">
    <w:name w:val="Comment Text Char"/>
    <w:basedOn w:val="DefaultParagraphFont"/>
    <w:link w:val="CommentText"/>
    <w:uiPriority w:val="99"/>
    <w:semiHidden/>
    <w:rsid w:val="0084463E"/>
    <w:rPr>
      <w:rFonts w:ascii="Garamond" w:hAnsi="Garamond"/>
    </w:rPr>
  </w:style>
  <w:style w:type="paragraph" w:styleId="CommentSubject">
    <w:name w:val="annotation subject"/>
    <w:basedOn w:val="CommentText"/>
    <w:next w:val="CommentText"/>
    <w:link w:val="CommentSubjectChar"/>
    <w:uiPriority w:val="99"/>
    <w:semiHidden/>
    <w:unhideWhenUsed/>
    <w:rsid w:val="0084463E"/>
    <w:rPr>
      <w:b/>
      <w:bCs/>
      <w:sz w:val="20"/>
      <w:szCs w:val="20"/>
    </w:rPr>
  </w:style>
  <w:style w:type="character" w:customStyle="1" w:styleId="CommentSubjectChar">
    <w:name w:val="Comment Subject Char"/>
    <w:basedOn w:val="CommentTextChar"/>
    <w:link w:val="CommentSubject"/>
    <w:uiPriority w:val="99"/>
    <w:semiHidden/>
    <w:rsid w:val="0084463E"/>
    <w:rPr>
      <w:rFonts w:ascii="Garamond" w:hAnsi="Garamond"/>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352036">
      <w:bodyDiv w:val="1"/>
      <w:marLeft w:val="0"/>
      <w:marRight w:val="0"/>
      <w:marTop w:val="0"/>
      <w:marBottom w:val="0"/>
      <w:divBdr>
        <w:top w:val="none" w:sz="0" w:space="0" w:color="auto"/>
        <w:left w:val="none" w:sz="0" w:space="0" w:color="auto"/>
        <w:bottom w:val="none" w:sz="0" w:space="0" w:color="auto"/>
        <w:right w:val="none" w:sz="0" w:space="0" w:color="auto"/>
      </w:divBdr>
    </w:div>
    <w:div w:id="1606038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59FED-87E7-44D0-9ECE-8CE55724D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2238</Words>
  <Characters>12762</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ESF</Company>
  <LinksUpToDate>false</LinksUpToDate>
  <CharactersWithSpaces>14971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Abrams</dc:creator>
  <cp:keywords/>
  <dc:description/>
  <cp:lastModifiedBy>Dennis McGonagle</cp:lastModifiedBy>
  <cp:revision>2</cp:revision>
  <dcterms:created xsi:type="dcterms:W3CDTF">2015-07-24T20:02:00Z</dcterms:created>
  <dcterms:modified xsi:type="dcterms:W3CDTF">2015-07-24T20:02:00Z</dcterms:modified>
</cp:coreProperties>
</file>